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69971C" w14:textId="77777777" w:rsidR="00972BFA" w:rsidRPr="00B71069" w:rsidRDefault="00972BFA" w:rsidP="00972BFA">
      <w:pPr>
        <w:pStyle w:val="Nadpis1"/>
        <w:spacing w:after="24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71069">
        <w:rPr>
          <w:rFonts w:asciiTheme="minorHAnsi" w:hAnsiTheme="minorHAnsi" w:cstheme="minorHAnsi"/>
          <w:b/>
          <w:sz w:val="28"/>
          <w:szCs w:val="28"/>
        </w:rPr>
        <w:t>Zoznam oprávnených výdavkov pre užívateľa</w:t>
      </w:r>
    </w:p>
    <w:p w14:paraId="47D6D6AD" w14:textId="296A51BA" w:rsidR="004849F3" w:rsidRPr="00B71069" w:rsidRDefault="00972BFA" w:rsidP="0056185B">
      <w:pPr>
        <w:pStyle w:val="0is"/>
        <w:numPr>
          <w:ilvl w:val="0"/>
          <w:numId w:val="0"/>
        </w:numPr>
        <w:spacing w:before="0"/>
        <w:rPr>
          <w:rFonts w:asciiTheme="minorHAnsi" w:hAnsiTheme="minorHAnsi" w:cstheme="minorHAnsi"/>
          <w:sz w:val="24"/>
        </w:rPr>
      </w:pPr>
      <w:r w:rsidRPr="00B71069">
        <w:rPr>
          <w:rFonts w:asciiTheme="minorHAnsi" w:eastAsia="Calibri" w:hAnsiTheme="minorHAnsi" w:cstheme="minorHAnsi"/>
          <w:sz w:val="24"/>
        </w:rPr>
        <w:t>Oprávnené výdavky pre užívateľa uvedené v tomto dokumente, ktorým je</w:t>
      </w:r>
      <w:r w:rsidR="004849F3" w:rsidRPr="00B71069">
        <w:rPr>
          <w:rFonts w:asciiTheme="minorHAnsi" w:eastAsia="Calibri" w:hAnsiTheme="minorHAnsi" w:cstheme="minorHAnsi"/>
          <w:sz w:val="24"/>
        </w:rPr>
        <w:t xml:space="preserve"> poskytovateľ  ambulantnej starostlivosti</w:t>
      </w:r>
      <w:r w:rsidRPr="00B71069">
        <w:rPr>
          <w:rFonts w:asciiTheme="minorHAnsi" w:eastAsia="Calibri" w:hAnsiTheme="minorHAnsi" w:cstheme="minorHAnsi"/>
          <w:sz w:val="24"/>
        </w:rPr>
        <w:t>, vychádzajú z oprávnených výdavkov definovaných výzvou</w:t>
      </w:r>
      <w:del w:id="0" w:author="Bagiová Tatiana" w:date="2026-01-29T13:12:00Z" w16du:dateUtc="2026-01-29T12:12:00Z">
        <w:r w:rsidRPr="00B71069" w:rsidDel="00F0584D">
          <w:rPr>
            <w:rFonts w:asciiTheme="minorHAnsi" w:eastAsia="Calibri" w:hAnsiTheme="minorHAnsi" w:cstheme="minorHAnsi"/>
            <w:sz w:val="24"/>
          </w:rPr>
          <w:delText xml:space="preserve"> </w:delText>
        </w:r>
        <w:r w:rsidR="004849F3" w:rsidRPr="00B71069" w:rsidDel="00F0584D">
          <w:rPr>
            <w:rFonts w:asciiTheme="minorHAnsi" w:eastAsia="Calibri" w:hAnsiTheme="minorHAnsi" w:cstheme="minorHAnsi"/>
            <w:sz w:val="24"/>
          </w:rPr>
          <w:delText>P SK XX-XXX-XXX</w:delText>
        </w:r>
      </w:del>
      <w:ins w:id="1" w:author="Bagiová Tatiana" w:date="2026-01-29T13:12:00Z" w16du:dateUtc="2026-01-29T12:12:00Z">
        <w:r w:rsidR="00F0584D">
          <w:rPr>
            <w:rFonts w:asciiTheme="minorHAnsi" w:eastAsia="Calibri" w:hAnsiTheme="minorHAnsi" w:cstheme="minorHAnsi"/>
            <w:sz w:val="24"/>
          </w:rPr>
          <w:t xml:space="preserve"> </w:t>
        </w:r>
        <w:r w:rsidR="00F0584D" w:rsidRPr="00F0584D">
          <w:rPr>
            <w:rFonts w:asciiTheme="minorHAnsi" w:eastAsia="Calibri" w:hAnsiTheme="minorHAnsi" w:cstheme="minorHAnsi"/>
            <w:sz w:val="24"/>
          </w:rPr>
          <w:t>PSK MZ-007-2024-DV-EFRR</w:t>
        </w:r>
      </w:ins>
      <w:r w:rsidRPr="00B71069">
        <w:rPr>
          <w:rFonts w:asciiTheme="minorHAnsi" w:eastAsia="Calibri" w:hAnsiTheme="minorHAnsi" w:cstheme="minorHAnsi"/>
          <w:sz w:val="24"/>
        </w:rPr>
        <w:t>. Jedná sa o výdavky určené na</w:t>
      </w:r>
      <w:r w:rsidR="004849F3" w:rsidRPr="00B71069">
        <w:rPr>
          <w:rFonts w:asciiTheme="minorHAnsi" w:eastAsia="Calibri" w:hAnsiTheme="minorHAnsi" w:cstheme="minorHAnsi"/>
          <w:sz w:val="24"/>
        </w:rPr>
        <w:t xml:space="preserve"> </w:t>
      </w:r>
      <w:r w:rsidR="00B71069">
        <w:rPr>
          <w:rFonts w:asciiTheme="minorHAnsi" w:eastAsia="Calibri" w:hAnsiTheme="minorHAnsi" w:cstheme="minorHAnsi"/>
          <w:sz w:val="24"/>
        </w:rPr>
        <w:t xml:space="preserve">obnovu a </w:t>
      </w:r>
      <w:r w:rsidR="004849F3" w:rsidRPr="00B71069">
        <w:rPr>
          <w:rFonts w:asciiTheme="minorHAnsi" w:hAnsiTheme="minorHAnsi" w:cstheme="minorHAnsi"/>
          <w:sz w:val="24"/>
        </w:rPr>
        <w:t>modernizáciu ambulancie poskytovateľa zdravotnej starostlivosti a jeho materiálno-technického vybavenia.</w:t>
      </w:r>
    </w:p>
    <w:p w14:paraId="17F68BF5" w14:textId="77777777" w:rsidR="00972BFA" w:rsidRPr="00B71069" w:rsidRDefault="00972BFA" w:rsidP="0056185B">
      <w:pPr>
        <w:pStyle w:val="Bezriadkovania"/>
        <w:spacing w:after="120"/>
        <w:jc w:val="both"/>
        <w:rPr>
          <w:rFonts w:asciiTheme="minorHAnsi" w:eastAsia="Calibri" w:hAnsiTheme="minorHAnsi" w:cstheme="minorHAnsi"/>
          <w:sz w:val="24"/>
          <w:lang w:eastAsia="en-US"/>
        </w:rPr>
      </w:pPr>
      <w:r w:rsidRPr="00B71069">
        <w:rPr>
          <w:rFonts w:asciiTheme="minorHAnsi" w:eastAsia="Calibri" w:hAnsiTheme="minorHAnsi" w:cstheme="minorHAnsi"/>
          <w:sz w:val="24"/>
          <w:lang w:eastAsia="en-US"/>
        </w:rPr>
        <w:t>Všetky oprávnené výdavky musia byť nadobudnuté v súlade so zákonom o verejnom obstarávaní.</w:t>
      </w:r>
    </w:p>
    <w:p w14:paraId="6863F910" w14:textId="77777777" w:rsidR="00972BFA" w:rsidRPr="00B71069" w:rsidRDefault="00972BFA" w:rsidP="00972BFA">
      <w:pPr>
        <w:pStyle w:val="Nadpis2"/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B71069">
        <w:rPr>
          <w:rFonts w:asciiTheme="minorHAnsi" w:hAnsiTheme="minorHAnsi" w:cstheme="minorHAnsi"/>
          <w:b/>
          <w:sz w:val="24"/>
          <w:szCs w:val="24"/>
        </w:rPr>
        <w:t>Zásady platné pre oprávnenosť výdavkov</w:t>
      </w:r>
    </w:p>
    <w:p w14:paraId="5E56CA74" w14:textId="77777777" w:rsidR="00972BFA" w:rsidRPr="00B71069" w:rsidRDefault="00972BFA" w:rsidP="009A0B26">
      <w:pPr>
        <w:pStyle w:val="Default"/>
        <w:numPr>
          <w:ilvl w:val="0"/>
          <w:numId w:val="3"/>
        </w:numPr>
        <w:spacing w:before="60" w:after="120" w:line="240" w:lineRule="auto"/>
        <w:jc w:val="both"/>
        <w:rPr>
          <w:rFonts w:asciiTheme="minorHAnsi" w:hAnsiTheme="minorHAnsi" w:cstheme="minorHAnsi"/>
          <w:color w:val="auto"/>
          <w:sz w:val="24"/>
        </w:rPr>
      </w:pPr>
      <w:r w:rsidRPr="00B71069">
        <w:rPr>
          <w:rFonts w:asciiTheme="minorHAnsi" w:hAnsiTheme="minorHAnsi" w:cstheme="minorHAnsi"/>
          <w:color w:val="auto"/>
          <w:sz w:val="24"/>
        </w:rPr>
        <w:t>Maximálna výška oprávnených výdavkov nesmie prekročiť sumu stanovenú pre príslušného užívateľa a uvedenú v</w:t>
      </w:r>
      <w:r w:rsidR="004A0886">
        <w:rPr>
          <w:rFonts w:asciiTheme="minorHAnsi" w:hAnsiTheme="minorHAnsi" w:cstheme="minorHAnsi"/>
          <w:color w:val="auto"/>
          <w:sz w:val="24"/>
        </w:rPr>
        <w:t> príručke pre užívateľa.</w:t>
      </w:r>
      <w:r w:rsidRPr="00B71069">
        <w:rPr>
          <w:rFonts w:asciiTheme="minorHAnsi" w:hAnsiTheme="minorHAnsi" w:cstheme="minorHAnsi"/>
          <w:color w:val="auto"/>
          <w:sz w:val="24"/>
        </w:rPr>
        <w:t xml:space="preserve"> V prípade prekročenia maximálnej výšky príspevku budú takéto výdavky považované za neoprávnené.</w:t>
      </w:r>
    </w:p>
    <w:p w14:paraId="42A1B6B5" w14:textId="17BC44B0" w:rsidR="00972BFA" w:rsidRPr="00B71069" w:rsidRDefault="00972BFA" w:rsidP="009A0B26">
      <w:pPr>
        <w:pStyle w:val="Default"/>
        <w:numPr>
          <w:ilvl w:val="0"/>
          <w:numId w:val="3"/>
        </w:numPr>
        <w:spacing w:before="60" w:after="120" w:line="240" w:lineRule="auto"/>
        <w:jc w:val="both"/>
        <w:rPr>
          <w:rFonts w:asciiTheme="minorHAnsi" w:hAnsiTheme="minorHAnsi" w:cstheme="minorHAnsi"/>
          <w:color w:val="auto"/>
          <w:sz w:val="24"/>
        </w:rPr>
      </w:pPr>
      <w:del w:id="2" w:author="Bagiová Tatiana" w:date="2026-01-29T13:31:00Z" w16du:dateUtc="2026-01-29T12:31:00Z">
        <w:r w:rsidRPr="00B71069" w:rsidDel="00953AB6">
          <w:rPr>
            <w:rFonts w:asciiTheme="minorHAnsi" w:hAnsiTheme="minorHAnsi" w:cstheme="minorHAnsi"/>
            <w:color w:val="auto"/>
            <w:sz w:val="24"/>
          </w:rPr>
          <w:delText>O</w:delText>
        </w:r>
      </w:del>
      <w:del w:id="3" w:author="Bagiová Tatiana" w:date="2026-01-30T10:10:00Z" w16du:dateUtc="2026-01-30T09:10:00Z">
        <w:r w:rsidRPr="00B71069" w:rsidDel="0041229E">
          <w:rPr>
            <w:rFonts w:asciiTheme="minorHAnsi" w:hAnsiTheme="minorHAnsi" w:cstheme="minorHAnsi"/>
            <w:color w:val="auto"/>
            <w:sz w:val="24"/>
          </w:rPr>
          <w:delText>právnenosť výd</w:delText>
        </w:r>
        <w:r w:rsidR="004849F3" w:rsidRPr="00B71069" w:rsidDel="0041229E">
          <w:rPr>
            <w:rFonts w:asciiTheme="minorHAnsi" w:hAnsiTheme="minorHAnsi" w:cstheme="minorHAnsi"/>
            <w:color w:val="auto"/>
            <w:sz w:val="24"/>
          </w:rPr>
          <w:delText xml:space="preserve">avkov je stanovená od </w:delText>
        </w:r>
      </w:del>
      <w:del w:id="4" w:author="Bagiová Tatiana" w:date="2026-01-29T13:29:00Z" w16du:dateUtc="2026-01-29T12:29:00Z">
        <w:r w:rsidR="004849F3" w:rsidRPr="00B71069" w:rsidDel="00F304A3">
          <w:rPr>
            <w:rFonts w:asciiTheme="minorHAnsi" w:hAnsiTheme="minorHAnsi" w:cstheme="minorHAnsi"/>
            <w:color w:val="auto"/>
            <w:sz w:val="24"/>
            <w:highlight w:val="yellow"/>
          </w:rPr>
          <w:delText>..........</w:delText>
        </w:r>
        <w:r w:rsidR="004849F3" w:rsidRPr="00B71069" w:rsidDel="00F304A3">
          <w:rPr>
            <w:rFonts w:asciiTheme="minorHAnsi" w:hAnsiTheme="minorHAnsi" w:cstheme="minorHAnsi"/>
            <w:color w:val="auto"/>
            <w:sz w:val="24"/>
          </w:rPr>
          <w:delText xml:space="preserve"> </w:delText>
        </w:r>
      </w:del>
      <w:ins w:id="5" w:author="Janko Jaroslav" w:date="2026-01-30T08:11:00Z" w16du:dateUtc="2026-01-30T07:11:00Z">
        <w:del w:id="6" w:author="Bagiová Tatiana" w:date="2026-01-30T10:10:00Z" w16du:dateUtc="2026-01-30T09:10:00Z">
          <w:r w:rsidR="00146A50" w:rsidDel="0041229E">
            <w:rPr>
              <w:rFonts w:asciiTheme="minorHAnsi" w:hAnsiTheme="minorHAnsi" w:cstheme="minorHAnsi"/>
              <w:color w:val="auto"/>
              <w:sz w:val="24"/>
            </w:rPr>
            <w:delText xml:space="preserve"> žiadosti</w:delText>
          </w:r>
        </w:del>
      </w:ins>
      <w:del w:id="7" w:author="Bagiová Tatiana" w:date="2026-01-30T10:10:00Z" w16du:dateUtc="2026-01-30T09:10:00Z">
        <w:r w:rsidR="004849F3" w:rsidRPr="00B71069" w:rsidDel="0041229E">
          <w:rPr>
            <w:rFonts w:asciiTheme="minorHAnsi" w:hAnsiTheme="minorHAnsi" w:cstheme="minorHAnsi"/>
            <w:color w:val="auto"/>
            <w:sz w:val="24"/>
          </w:rPr>
          <w:delText xml:space="preserve">do </w:delText>
        </w:r>
      </w:del>
      <w:del w:id="8" w:author="Bagiová Tatiana" w:date="2026-01-29T13:29:00Z" w16du:dateUtc="2026-01-29T12:29:00Z">
        <w:r w:rsidR="004849F3" w:rsidRPr="00B71069" w:rsidDel="005D6343">
          <w:rPr>
            <w:rFonts w:asciiTheme="minorHAnsi" w:hAnsiTheme="minorHAnsi" w:cstheme="minorHAnsi"/>
            <w:color w:val="auto"/>
            <w:sz w:val="24"/>
            <w:highlight w:val="yellow"/>
          </w:rPr>
          <w:delText>......</w:delText>
        </w:r>
        <w:r w:rsidRPr="00B71069" w:rsidDel="005D6343">
          <w:rPr>
            <w:rFonts w:asciiTheme="minorHAnsi" w:hAnsiTheme="minorHAnsi" w:cstheme="minorHAnsi"/>
            <w:color w:val="auto"/>
            <w:sz w:val="24"/>
            <w:highlight w:val="yellow"/>
          </w:rPr>
          <w:delText>.</w:delText>
        </w:r>
        <w:r w:rsidRPr="00B71069" w:rsidDel="005D6343">
          <w:rPr>
            <w:rFonts w:asciiTheme="minorHAnsi" w:hAnsiTheme="minorHAnsi" w:cstheme="minorHAnsi"/>
            <w:color w:val="auto"/>
            <w:sz w:val="24"/>
          </w:rPr>
          <w:delText xml:space="preserve"> </w:delText>
        </w:r>
      </w:del>
      <w:del w:id="9" w:author="Bagiová Tatiana" w:date="2026-01-30T10:10:00Z" w16du:dateUtc="2026-01-30T09:10:00Z">
        <w:r w:rsidRPr="00B71069" w:rsidDel="0041229E">
          <w:rPr>
            <w:rFonts w:asciiTheme="minorHAnsi" w:hAnsiTheme="minorHAnsi" w:cstheme="minorHAnsi"/>
            <w:color w:val="auto"/>
            <w:sz w:val="24"/>
          </w:rPr>
          <w:delText xml:space="preserve">To znamená, že </w:delText>
        </w:r>
        <w:r w:rsidR="004849F3" w:rsidRPr="00B71069" w:rsidDel="0041229E">
          <w:rPr>
            <w:rFonts w:asciiTheme="minorHAnsi" w:hAnsiTheme="minorHAnsi" w:cstheme="minorHAnsi"/>
            <w:color w:val="auto"/>
            <w:sz w:val="24"/>
          </w:rPr>
          <w:delText>o</w:delText>
        </w:r>
      </w:del>
      <w:ins w:id="10" w:author="Bagiová Tatiana" w:date="2026-01-30T10:10:00Z" w16du:dateUtc="2026-01-30T09:10:00Z">
        <w:r w:rsidR="0041229E">
          <w:rPr>
            <w:rFonts w:asciiTheme="minorHAnsi" w:hAnsiTheme="minorHAnsi" w:cstheme="minorHAnsi"/>
            <w:color w:val="auto"/>
            <w:sz w:val="24"/>
          </w:rPr>
          <w:t>O</w:t>
        </w:r>
      </w:ins>
      <w:r w:rsidR="004849F3" w:rsidRPr="00B71069">
        <w:rPr>
          <w:rFonts w:asciiTheme="minorHAnsi" w:hAnsiTheme="minorHAnsi" w:cstheme="minorHAnsi"/>
          <w:color w:val="auto"/>
          <w:sz w:val="24"/>
        </w:rPr>
        <w:t>právne</w:t>
      </w:r>
      <w:ins w:id="11" w:author="Bagiová Tatiana" w:date="2026-01-30T13:45:00Z" w16du:dateUtc="2026-01-30T12:45:00Z">
        <w:r w:rsidR="00E8261A">
          <w:rPr>
            <w:rFonts w:asciiTheme="minorHAnsi" w:hAnsiTheme="minorHAnsi" w:cstheme="minorHAnsi"/>
            <w:color w:val="auto"/>
            <w:sz w:val="24"/>
          </w:rPr>
          <w:t>nosť</w:t>
        </w:r>
      </w:ins>
      <w:del w:id="12" w:author="Bagiová Tatiana" w:date="2026-01-30T13:45:00Z" w16du:dateUtc="2026-01-30T12:45:00Z">
        <w:r w:rsidR="004849F3" w:rsidRPr="00B71069" w:rsidDel="00E8261A">
          <w:rPr>
            <w:rFonts w:asciiTheme="minorHAnsi" w:hAnsiTheme="minorHAnsi" w:cstheme="minorHAnsi"/>
            <w:color w:val="auto"/>
            <w:sz w:val="24"/>
          </w:rPr>
          <w:delText>né sú</w:delText>
        </w:r>
      </w:del>
      <w:r w:rsidR="004849F3" w:rsidRPr="00B71069">
        <w:rPr>
          <w:rFonts w:asciiTheme="minorHAnsi" w:hAnsiTheme="minorHAnsi" w:cstheme="minorHAnsi"/>
          <w:color w:val="auto"/>
          <w:sz w:val="24"/>
        </w:rPr>
        <w:t xml:space="preserve"> </w:t>
      </w:r>
      <w:ins w:id="13" w:author="Bagiová Tatiana" w:date="2026-01-30T13:47:00Z" w16du:dateUtc="2026-01-30T12:47:00Z">
        <w:r w:rsidR="001F67E3">
          <w:rPr>
            <w:rFonts w:asciiTheme="minorHAnsi" w:hAnsiTheme="minorHAnsi" w:cstheme="minorHAnsi"/>
            <w:color w:val="auto"/>
            <w:sz w:val="24"/>
          </w:rPr>
          <w:t xml:space="preserve">typov </w:t>
        </w:r>
      </w:ins>
      <w:r w:rsidRPr="00B71069">
        <w:rPr>
          <w:rFonts w:asciiTheme="minorHAnsi" w:hAnsiTheme="minorHAnsi" w:cstheme="minorHAnsi"/>
          <w:color w:val="auto"/>
          <w:sz w:val="24"/>
        </w:rPr>
        <w:t>výdavk</w:t>
      </w:r>
      <w:ins w:id="14" w:author="Bagiová Tatiana" w:date="2026-01-30T13:45:00Z" w16du:dateUtc="2026-01-30T12:45:00Z">
        <w:r w:rsidR="00E8261A">
          <w:rPr>
            <w:rFonts w:asciiTheme="minorHAnsi" w:hAnsiTheme="minorHAnsi" w:cstheme="minorHAnsi"/>
            <w:color w:val="auto"/>
            <w:sz w:val="24"/>
          </w:rPr>
          <w:t>ov</w:t>
        </w:r>
        <w:r w:rsidR="001876E7">
          <w:rPr>
            <w:rFonts w:asciiTheme="minorHAnsi" w:hAnsiTheme="minorHAnsi" w:cstheme="minorHAnsi"/>
            <w:color w:val="auto"/>
            <w:sz w:val="24"/>
          </w:rPr>
          <w:t xml:space="preserve"> je stan</w:t>
        </w:r>
      </w:ins>
      <w:ins w:id="15" w:author="Bagiová Tatiana" w:date="2026-01-30T13:46:00Z" w16du:dateUtc="2026-01-30T12:46:00Z">
        <w:r w:rsidR="001876E7">
          <w:rPr>
            <w:rFonts w:asciiTheme="minorHAnsi" w:hAnsiTheme="minorHAnsi" w:cstheme="minorHAnsi"/>
            <w:color w:val="auto"/>
            <w:sz w:val="24"/>
          </w:rPr>
          <w:t xml:space="preserve">ovená dňom podania žiadosti. </w:t>
        </w:r>
        <w:r w:rsidR="00565955">
          <w:rPr>
            <w:rFonts w:asciiTheme="minorHAnsi" w:hAnsiTheme="minorHAnsi" w:cstheme="minorHAnsi"/>
            <w:color w:val="auto"/>
            <w:sz w:val="24"/>
          </w:rPr>
          <w:t>Časová o</w:t>
        </w:r>
        <w:r w:rsidR="00565955" w:rsidRPr="00B71069">
          <w:rPr>
            <w:rFonts w:asciiTheme="minorHAnsi" w:hAnsiTheme="minorHAnsi" w:cstheme="minorHAnsi"/>
            <w:color w:val="auto"/>
            <w:sz w:val="24"/>
          </w:rPr>
          <w:t xml:space="preserve">právnenosť výdavkov je stanovená </w:t>
        </w:r>
        <w:r w:rsidR="00565955">
          <w:rPr>
            <w:rFonts w:asciiTheme="minorHAnsi" w:hAnsiTheme="minorHAnsi" w:cstheme="minorHAnsi"/>
            <w:color w:val="auto"/>
            <w:sz w:val="24"/>
          </w:rPr>
          <w:t>na 12 mesiacov od podpisu zml</w:t>
        </w:r>
      </w:ins>
      <w:ins w:id="16" w:author="Bagiová Tatiana" w:date="2026-01-30T13:47:00Z" w16du:dateUtc="2026-01-30T12:47:00Z">
        <w:r w:rsidR="00565955">
          <w:rPr>
            <w:rFonts w:asciiTheme="minorHAnsi" w:hAnsiTheme="minorHAnsi" w:cstheme="minorHAnsi"/>
            <w:color w:val="auto"/>
            <w:sz w:val="24"/>
          </w:rPr>
          <w:t>uvy s užívateľom.</w:t>
        </w:r>
      </w:ins>
      <w:del w:id="17" w:author="Bagiová Tatiana" w:date="2026-01-30T13:45:00Z" w16du:dateUtc="2026-01-30T12:45:00Z">
        <w:r w:rsidRPr="00B71069" w:rsidDel="00E8261A">
          <w:rPr>
            <w:rFonts w:asciiTheme="minorHAnsi" w:hAnsiTheme="minorHAnsi" w:cstheme="minorHAnsi"/>
            <w:color w:val="auto"/>
            <w:sz w:val="24"/>
          </w:rPr>
          <w:delText>y</w:delText>
        </w:r>
      </w:del>
      <w:del w:id="18" w:author="Bagiová Tatiana" w:date="2026-01-30T13:46:00Z" w16du:dateUtc="2026-01-30T12:46:00Z">
        <w:r w:rsidRPr="00B71069" w:rsidDel="00565955">
          <w:rPr>
            <w:rFonts w:asciiTheme="minorHAnsi" w:hAnsiTheme="minorHAnsi" w:cstheme="minorHAnsi"/>
            <w:color w:val="auto"/>
            <w:sz w:val="24"/>
          </w:rPr>
          <w:delText xml:space="preserve">, ktoré </w:delText>
        </w:r>
      </w:del>
      <w:del w:id="19" w:author="Bagiová Tatiana" w:date="2026-01-30T13:34:00Z" w16du:dateUtc="2026-01-30T12:34:00Z">
        <w:r w:rsidR="004849F3" w:rsidRPr="00B71069" w:rsidDel="003361E9">
          <w:rPr>
            <w:rFonts w:asciiTheme="minorHAnsi" w:hAnsiTheme="minorHAnsi" w:cstheme="minorHAnsi"/>
            <w:color w:val="auto"/>
            <w:sz w:val="24"/>
          </w:rPr>
          <w:delText>sú</w:delText>
        </w:r>
        <w:r w:rsidRPr="00B71069" w:rsidDel="003361E9">
          <w:rPr>
            <w:rFonts w:asciiTheme="minorHAnsi" w:hAnsiTheme="minorHAnsi" w:cstheme="minorHAnsi"/>
            <w:color w:val="auto"/>
            <w:sz w:val="24"/>
          </w:rPr>
          <w:delText xml:space="preserve"> fyzicky </w:delText>
        </w:r>
        <w:commentRangeStart w:id="20"/>
        <w:r w:rsidR="004849F3" w:rsidRPr="00B71069" w:rsidDel="003361E9">
          <w:rPr>
            <w:rFonts w:asciiTheme="minorHAnsi" w:hAnsiTheme="minorHAnsi" w:cstheme="minorHAnsi"/>
            <w:color w:val="auto"/>
            <w:sz w:val="24"/>
          </w:rPr>
          <w:delText>začaté</w:delText>
        </w:r>
        <w:commentRangeEnd w:id="20"/>
        <w:r w:rsidR="00146A50" w:rsidDel="003361E9">
          <w:rPr>
            <w:rStyle w:val="Odkaznakomentr"/>
            <w:rFonts w:asciiTheme="minorHAnsi" w:eastAsiaTheme="minorHAnsi" w:hAnsiTheme="minorHAnsi" w:cstheme="minorBidi"/>
            <w:color w:val="auto"/>
          </w:rPr>
          <w:commentReference w:id="20"/>
        </w:r>
        <w:r w:rsidRPr="00B71069" w:rsidDel="003361E9">
          <w:rPr>
            <w:rFonts w:asciiTheme="minorHAnsi" w:hAnsiTheme="minorHAnsi" w:cstheme="minorHAnsi"/>
            <w:color w:val="auto"/>
            <w:sz w:val="24"/>
          </w:rPr>
          <w:delText xml:space="preserve"> alebo </w:delText>
        </w:r>
      </w:del>
      <w:del w:id="21" w:author="Bagiová Tatiana" w:date="2026-01-30T13:46:00Z" w16du:dateUtc="2026-01-30T12:46:00Z">
        <w:r w:rsidRPr="00B71069" w:rsidDel="00565955">
          <w:rPr>
            <w:rFonts w:asciiTheme="minorHAnsi" w:hAnsiTheme="minorHAnsi" w:cstheme="minorHAnsi"/>
            <w:color w:val="auto"/>
            <w:sz w:val="24"/>
          </w:rPr>
          <w:delText xml:space="preserve">sa </w:delText>
        </w:r>
      </w:del>
      <w:del w:id="22" w:author="Bagiová Tatiana" w:date="2026-01-30T13:34:00Z" w16du:dateUtc="2026-01-30T12:34:00Z">
        <w:r w:rsidRPr="00B71069" w:rsidDel="003361E9">
          <w:rPr>
            <w:rFonts w:asciiTheme="minorHAnsi" w:hAnsiTheme="minorHAnsi" w:cstheme="minorHAnsi"/>
            <w:color w:val="auto"/>
            <w:sz w:val="24"/>
          </w:rPr>
          <w:delText xml:space="preserve">plne </w:delText>
        </w:r>
      </w:del>
      <w:del w:id="23" w:author="Bagiová Tatiana" w:date="2026-01-30T13:46:00Z" w16du:dateUtc="2026-01-30T12:46:00Z">
        <w:r w:rsidRPr="00B71069" w:rsidDel="00565955">
          <w:rPr>
            <w:rFonts w:asciiTheme="minorHAnsi" w:hAnsiTheme="minorHAnsi" w:cstheme="minorHAnsi"/>
            <w:color w:val="auto"/>
            <w:sz w:val="24"/>
          </w:rPr>
          <w:delText xml:space="preserve">realizujú </w:delText>
        </w:r>
        <w:r w:rsidR="004849F3" w:rsidRPr="00B71069" w:rsidDel="00565955">
          <w:rPr>
            <w:rFonts w:asciiTheme="minorHAnsi" w:hAnsiTheme="minorHAnsi" w:cstheme="minorHAnsi"/>
            <w:color w:val="auto"/>
            <w:sz w:val="24"/>
          </w:rPr>
          <w:delText>po predložení</w:delText>
        </w:r>
        <w:r w:rsidRPr="00B71069" w:rsidDel="00565955">
          <w:rPr>
            <w:rFonts w:asciiTheme="minorHAnsi" w:hAnsiTheme="minorHAnsi" w:cstheme="minorHAnsi"/>
            <w:color w:val="auto"/>
            <w:sz w:val="24"/>
          </w:rPr>
          <w:delText xml:space="preserve"> </w:delText>
        </w:r>
        <w:r w:rsidR="00B71069" w:rsidDel="00565955">
          <w:rPr>
            <w:rFonts w:asciiTheme="minorHAnsi" w:hAnsiTheme="minorHAnsi" w:cstheme="minorHAnsi"/>
            <w:color w:val="auto"/>
            <w:sz w:val="24"/>
          </w:rPr>
          <w:delText>žiadosti o finančné prostriedky z</w:delText>
        </w:r>
      </w:del>
      <w:del w:id="24" w:author="Bagiová Tatiana" w:date="2026-01-30T13:27:00Z" w16du:dateUtc="2026-01-30T12:27:00Z">
        <w:r w:rsidR="00B71069" w:rsidDel="00957CEB">
          <w:rPr>
            <w:rFonts w:asciiTheme="minorHAnsi" w:hAnsiTheme="minorHAnsi" w:cstheme="minorHAnsi"/>
            <w:color w:val="auto"/>
            <w:sz w:val="24"/>
          </w:rPr>
          <w:delText xml:space="preserve"> </w:delText>
        </w:r>
      </w:del>
      <w:del w:id="25" w:author="Bagiová Tatiana" w:date="2026-01-30T13:46:00Z" w16du:dateUtc="2026-01-30T12:46:00Z">
        <w:r w:rsidR="00B71069" w:rsidDel="00565955">
          <w:rPr>
            <w:rFonts w:asciiTheme="minorHAnsi" w:hAnsiTheme="minorHAnsi" w:cstheme="minorHAnsi"/>
            <w:color w:val="auto"/>
            <w:sz w:val="24"/>
          </w:rPr>
          <w:delText>príspevku</w:delText>
        </w:r>
        <w:r w:rsidRPr="00B71069" w:rsidDel="00565955">
          <w:rPr>
            <w:rFonts w:asciiTheme="minorHAnsi" w:hAnsiTheme="minorHAnsi" w:cstheme="minorHAnsi"/>
            <w:color w:val="auto"/>
            <w:sz w:val="24"/>
          </w:rPr>
          <w:delText xml:space="preserve"> </w:delText>
        </w:r>
      </w:del>
      <w:del w:id="26" w:author="Bagiová Tatiana" w:date="2026-01-30T13:27:00Z" w16du:dateUtc="2026-01-30T12:27:00Z">
        <w:r w:rsidRPr="00B71069" w:rsidDel="00957CEB">
          <w:rPr>
            <w:rFonts w:asciiTheme="minorHAnsi" w:hAnsiTheme="minorHAnsi" w:cstheme="minorHAnsi"/>
            <w:color w:val="auto"/>
            <w:sz w:val="24"/>
          </w:rPr>
          <w:delText xml:space="preserve">v prípade, ak </w:delText>
        </w:r>
        <w:r w:rsidR="00F17246" w:rsidRPr="00B71069" w:rsidDel="00957CEB">
          <w:rPr>
            <w:rFonts w:asciiTheme="minorHAnsi" w:hAnsiTheme="minorHAnsi" w:cstheme="minorHAnsi"/>
            <w:color w:val="auto"/>
            <w:sz w:val="24"/>
          </w:rPr>
          <w:delText>sa prostredníctvom nich podporuje</w:delText>
        </w:r>
        <w:r w:rsidR="00B71069" w:rsidDel="00957CEB">
          <w:rPr>
            <w:rFonts w:asciiTheme="minorHAnsi" w:hAnsiTheme="minorHAnsi" w:cstheme="minorHAnsi"/>
            <w:color w:val="auto"/>
            <w:sz w:val="24"/>
          </w:rPr>
          <w:delText xml:space="preserve"> obnova a</w:delText>
        </w:r>
        <w:r w:rsidR="004849F3" w:rsidRPr="00B71069" w:rsidDel="00957CEB">
          <w:rPr>
            <w:rFonts w:asciiTheme="minorHAnsi" w:hAnsiTheme="minorHAnsi" w:cstheme="minorHAnsi"/>
            <w:sz w:val="24"/>
          </w:rPr>
          <w:delText xml:space="preserve"> </w:delText>
        </w:r>
        <w:r w:rsidR="00F17246" w:rsidRPr="00B71069" w:rsidDel="00957CEB">
          <w:rPr>
            <w:rFonts w:asciiTheme="minorHAnsi" w:hAnsiTheme="minorHAnsi" w:cstheme="minorHAnsi"/>
            <w:sz w:val="24"/>
          </w:rPr>
          <w:delText>modernizácia</w:delText>
        </w:r>
        <w:r w:rsidR="004849F3" w:rsidRPr="00B71069" w:rsidDel="00957CEB">
          <w:rPr>
            <w:rFonts w:asciiTheme="minorHAnsi" w:hAnsiTheme="minorHAnsi" w:cstheme="minorHAnsi"/>
            <w:sz w:val="24"/>
          </w:rPr>
          <w:delText xml:space="preserve"> ambulancie poskytovateľa zdravotnej starostlivosti a jeho materiálno-technického vybavenia.</w:delText>
        </w:r>
        <w:r w:rsidRPr="00B71069" w:rsidDel="00957CEB">
          <w:rPr>
            <w:rFonts w:asciiTheme="minorHAnsi" w:hAnsiTheme="minorHAnsi" w:cstheme="minorHAnsi"/>
            <w:color w:val="auto"/>
            <w:sz w:val="24"/>
          </w:rPr>
          <w:delText xml:space="preserve"> </w:delText>
        </w:r>
      </w:del>
    </w:p>
    <w:p w14:paraId="50EB0D2D" w14:textId="007BC93B" w:rsidR="00972BFA" w:rsidRPr="00B71069" w:rsidRDefault="00972BFA" w:rsidP="009A0B26">
      <w:pPr>
        <w:pStyle w:val="Default"/>
        <w:numPr>
          <w:ilvl w:val="0"/>
          <w:numId w:val="3"/>
        </w:numPr>
        <w:spacing w:before="60" w:after="120" w:line="240" w:lineRule="auto"/>
        <w:jc w:val="both"/>
        <w:rPr>
          <w:rFonts w:asciiTheme="minorHAnsi" w:hAnsiTheme="minorHAnsi" w:cstheme="minorHAnsi"/>
          <w:color w:val="auto"/>
          <w:sz w:val="24"/>
        </w:rPr>
      </w:pPr>
      <w:r w:rsidRPr="00B71069">
        <w:rPr>
          <w:rFonts w:asciiTheme="minorHAnsi" w:hAnsiTheme="minorHAnsi" w:cstheme="minorHAnsi"/>
          <w:color w:val="auto"/>
          <w:sz w:val="24"/>
        </w:rPr>
        <w:t xml:space="preserve">Výdavky, musia súvisieť s aktivitami projektu, musia byť obstarávané v rámci riadnej hospodárskej súťaže a v súlade so zákonom o verejnom obstarávaní, prejsť </w:t>
      </w:r>
      <w:del w:id="27" w:author="Bagiová Tatiana" w:date="2026-01-29T13:41:00Z" w16du:dateUtc="2026-01-29T12:41:00Z">
        <w:r w:rsidRPr="00B71069" w:rsidDel="00BA018C">
          <w:rPr>
            <w:rFonts w:asciiTheme="minorHAnsi" w:hAnsiTheme="minorHAnsi" w:cstheme="minorHAnsi"/>
            <w:color w:val="auto"/>
            <w:sz w:val="24"/>
          </w:rPr>
          <w:delText xml:space="preserve">administratívnou </w:delText>
        </w:r>
      </w:del>
      <w:r w:rsidRPr="00B71069">
        <w:rPr>
          <w:rFonts w:asciiTheme="minorHAnsi" w:hAnsiTheme="minorHAnsi" w:cstheme="minorHAnsi"/>
          <w:color w:val="auto"/>
          <w:sz w:val="24"/>
        </w:rPr>
        <w:t>finančnou kontrolou verejného obstarávania</w:t>
      </w:r>
      <w:ins w:id="28" w:author="Bagiová Tatiana" w:date="2026-01-30T13:29:00Z" w16du:dateUtc="2026-01-30T12:29:00Z">
        <w:r w:rsidR="000B065A">
          <w:rPr>
            <w:rFonts w:asciiTheme="minorHAnsi" w:hAnsiTheme="minorHAnsi" w:cstheme="minorHAnsi"/>
            <w:color w:val="auto"/>
            <w:sz w:val="24"/>
          </w:rPr>
          <w:t>/obst</w:t>
        </w:r>
        <w:r w:rsidR="00736261">
          <w:rPr>
            <w:rFonts w:asciiTheme="minorHAnsi" w:hAnsiTheme="minorHAnsi" w:cstheme="minorHAnsi"/>
            <w:color w:val="auto"/>
            <w:sz w:val="24"/>
          </w:rPr>
          <w:t>arávania</w:t>
        </w:r>
      </w:ins>
      <w:r w:rsidRPr="00B71069">
        <w:rPr>
          <w:rFonts w:asciiTheme="minorHAnsi" w:hAnsiTheme="minorHAnsi" w:cstheme="minorHAnsi"/>
          <w:color w:val="auto"/>
          <w:sz w:val="24"/>
        </w:rPr>
        <w:t xml:space="preserve">. </w:t>
      </w:r>
    </w:p>
    <w:p w14:paraId="646565DD" w14:textId="72B00B65" w:rsidR="00972BFA" w:rsidRPr="00DB32F4" w:rsidRDefault="00972BFA" w:rsidP="009A0B26">
      <w:pPr>
        <w:pStyle w:val="Default"/>
        <w:numPr>
          <w:ilvl w:val="0"/>
          <w:numId w:val="3"/>
        </w:numPr>
        <w:spacing w:before="60" w:after="120" w:line="240" w:lineRule="auto"/>
        <w:jc w:val="both"/>
        <w:rPr>
          <w:ins w:id="29" w:author="Bagiová Tatiana" w:date="2026-01-29T14:26:00Z" w16du:dateUtc="2026-01-29T13:26:00Z"/>
          <w:rFonts w:asciiTheme="minorHAnsi" w:hAnsiTheme="minorHAnsi" w:cstheme="minorHAnsi"/>
          <w:color w:val="auto"/>
          <w:sz w:val="24"/>
        </w:rPr>
      </w:pPr>
      <w:r w:rsidRPr="00B71069">
        <w:rPr>
          <w:rFonts w:asciiTheme="minorHAnsi" w:hAnsiTheme="minorHAnsi" w:cstheme="minorHAnsi"/>
          <w:color w:val="auto"/>
          <w:sz w:val="24"/>
        </w:rPr>
        <w:t>Oprávnenými výdavkami sú výdavky</w:t>
      </w:r>
      <w:r w:rsidRPr="00B71069">
        <w:rPr>
          <w:rFonts w:asciiTheme="minorHAnsi" w:hAnsiTheme="minorHAnsi" w:cstheme="minorHAnsi"/>
          <w:sz w:val="24"/>
        </w:rPr>
        <w:t xml:space="preserve"> </w:t>
      </w:r>
      <w:r w:rsidRPr="00B71069">
        <w:rPr>
          <w:rFonts w:asciiTheme="minorHAnsi" w:hAnsiTheme="minorHAnsi" w:cstheme="minorHAnsi"/>
          <w:color w:val="auto"/>
          <w:sz w:val="24"/>
        </w:rPr>
        <w:t xml:space="preserve">zamerané </w:t>
      </w:r>
      <w:r w:rsidR="00F17246" w:rsidRPr="00B71069">
        <w:rPr>
          <w:rFonts w:asciiTheme="minorHAnsi" w:hAnsiTheme="minorHAnsi" w:cstheme="minorHAnsi"/>
          <w:sz w:val="24"/>
        </w:rPr>
        <w:t xml:space="preserve">na modernizáciu ambulancie poskytovateľa zdravotnej starostlivosti a jeho materiálno-technického vybavenia </w:t>
      </w:r>
      <w:r w:rsidRPr="00B71069">
        <w:rPr>
          <w:rFonts w:asciiTheme="minorHAnsi" w:hAnsiTheme="minorHAnsi" w:cstheme="minorHAnsi"/>
          <w:color w:val="auto"/>
          <w:sz w:val="24"/>
        </w:rPr>
        <w:t xml:space="preserve">v rámci aktivity </w:t>
      </w:r>
      <w:r w:rsidR="007F7E41" w:rsidRPr="00B71069">
        <w:rPr>
          <w:rFonts w:asciiTheme="minorHAnsi" w:hAnsiTheme="minorHAnsi" w:cstheme="minorHAnsi"/>
          <w:b/>
          <w:i/>
          <w:iCs/>
          <w:sz w:val="24"/>
        </w:rPr>
        <w:t>„</w:t>
      </w:r>
      <w:r w:rsidR="00B71069">
        <w:rPr>
          <w:rFonts w:asciiTheme="minorHAnsi" w:hAnsiTheme="minorHAnsi" w:cstheme="minorHAnsi"/>
          <w:b/>
          <w:i/>
          <w:iCs/>
          <w:sz w:val="24"/>
        </w:rPr>
        <w:t>Obnova a modernizácia</w:t>
      </w:r>
      <w:r w:rsidR="007F7E41" w:rsidRPr="00B71069">
        <w:rPr>
          <w:rFonts w:asciiTheme="minorHAnsi" w:hAnsiTheme="minorHAnsi" w:cstheme="minorHAnsi"/>
          <w:b/>
          <w:i/>
          <w:iCs/>
          <w:sz w:val="24"/>
        </w:rPr>
        <w:t xml:space="preserve"> materiálno-technického vybavenia pre poskytnutie zdravotnej starostlivosti“</w:t>
      </w:r>
      <w:ins w:id="30" w:author="Bagiová Tatiana" w:date="2026-01-30T10:12:00Z" w16du:dateUtc="2026-01-30T09:12:00Z">
        <w:r w:rsidR="0041229E">
          <w:rPr>
            <w:rFonts w:asciiTheme="minorHAnsi" w:hAnsiTheme="minorHAnsi" w:cstheme="minorHAnsi"/>
            <w:b/>
            <w:i/>
            <w:iCs/>
            <w:sz w:val="24"/>
          </w:rPr>
          <w:t xml:space="preserve"> </w:t>
        </w:r>
      </w:ins>
      <w:ins w:id="31" w:author="Bagiová Tatiana" w:date="2026-01-30T10:11:00Z" w16du:dateUtc="2026-01-30T09:11:00Z">
        <w:r w:rsidR="0041229E">
          <w:rPr>
            <w:rFonts w:asciiTheme="minorHAnsi" w:hAnsiTheme="minorHAnsi" w:cstheme="minorHAnsi"/>
            <w:b/>
            <w:i/>
            <w:iCs/>
            <w:sz w:val="24"/>
          </w:rPr>
          <w:t xml:space="preserve">bližšie </w:t>
        </w:r>
      </w:ins>
      <w:ins w:id="32" w:author="Bagiová Tatiana" w:date="2026-01-30T10:12:00Z" w16du:dateUtc="2026-01-30T09:12:00Z">
        <w:r w:rsidR="0041229E">
          <w:rPr>
            <w:rFonts w:asciiTheme="minorHAnsi" w:hAnsiTheme="minorHAnsi" w:cstheme="minorHAnsi"/>
            <w:b/>
            <w:i/>
            <w:iCs/>
            <w:sz w:val="24"/>
          </w:rPr>
          <w:t>špecifikované v prílohe č. 3)</w:t>
        </w:r>
      </w:ins>
      <w:r w:rsidR="007F7E41" w:rsidRPr="00B71069">
        <w:rPr>
          <w:rFonts w:asciiTheme="minorHAnsi" w:hAnsiTheme="minorHAnsi" w:cstheme="minorHAnsi"/>
          <w:b/>
          <w:i/>
          <w:iCs/>
          <w:sz w:val="24"/>
        </w:rPr>
        <w:t>.</w:t>
      </w:r>
    </w:p>
    <w:p w14:paraId="58AE0D17" w14:textId="38D78325" w:rsidR="00856D2E" w:rsidRPr="00856D2E" w:rsidRDefault="009A0B26" w:rsidP="009A0B26">
      <w:pPr>
        <w:pStyle w:val="Default"/>
        <w:numPr>
          <w:ilvl w:val="0"/>
          <w:numId w:val="3"/>
        </w:numPr>
        <w:spacing w:before="60" w:after="120" w:line="240" w:lineRule="auto"/>
        <w:jc w:val="both"/>
        <w:rPr>
          <w:ins w:id="33" w:author="Bagiová Tatiana" w:date="2026-01-29T14:26:00Z" w16du:dateUtc="2026-01-29T13:26:00Z"/>
          <w:rFonts w:asciiTheme="minorHAnsi" w:hAnsiTheme="minorHAnsi" w:cstheme="minorHAnsi"/>
          <w:color w:val="auto"/>
          <w:sz w:val="24"/>
        </w:rPr>
      </w:pPr>
      <w:ins w:id="34" w:author="Bagiová Tatiana" w:date="2026-01-29T14:26:00Z" w16du:dateUtc="2026-01-29T13:26:00Z">
        <w:r>
          <w:rPr>
            <w:rFonts w:asciiTheme="minorHAnsi" w:hAnsiTheme="minorHAnsi" w:cstheme="minorHAnsi"/>
            <w:color w:val="auto"/>
            <w:sz w:val="24"/>
          </w:rPr>
          <w:t>V</w:t>
        </w:r>
        <w:r w:rsidR="00856D2E" w:rsidRPr="00856D2E">
          <w:rPr>
            <w:rFonts w:asciiTheme="minorHAnsi" w:hAnsiTheme="minorHAnsi" w:cstheme="minorHAnsi"/>
            <w:color w:val="auto"/>
            <w:sz w:val="24"/>
          </w:rPr>
          <w:t xml:space="preserve">ýdavky sú primerané, </w:t>
        </w:r>
        <w:proofErr w:type="spellStart"/>
        <w:r w:rsidR="00856D2E" w:rsidRPr="00856D2E">
          <w:rPr>
            <w:rFonts w:asciiTheme="minorHAnsi" w:hAnsiTheme="minorHAnsi" w:cstheme="minorHAnsi"/>
            <w:color w:val="auto"/>
            <w:sz w:val="24"/>
          </w:rPr>
          <w:t>t.j</w:t>
        </w:r>
        <w:proofErr w:type="spellEnd"/>
        <w:r w:rsidR="00856D2E" w:rsidRPr="00856D2E">
          <w:rPr>
            <w:rFonts w:asciiTheme="minorHAnsi" w:hAnsiTheme="minorHAnsi" w:cstheme="minorHAnsi"/>
            <w:color w:val="auto"/>
            <w:sz w:val="24"/>
          </w:rPr>
          <w:t>. zodpovedajú obvyklým cenám v danom mieste a čase a zodpovedajú potrebám projektu</w:t>
        </w:r>
      </w:ins>
      <w:ins w:id="35" w:author="Bagiová Tatiana" w:date="2026-01-29T14:27:00Z" w16du:dateUtc="2026-01-29T13:27:00Z">
        <w:r>
          <w:rPr>
            <w:rFonts w:asciiTheme="minorHAnsi" w:hAnsiTheme="minorHAnsi" w:cstheme="minorHAnsi"/>
            <w:color w:val="auto"/>
            <w:sz w:val="24"/>
          </w:rPr>
          <w:t>.</w:t>
        </w:r>
      </w:ins>
    </w:p>
    <w:p w14:paraId="28391934" w14:textId="343723E5" w:rsidR="00856D2E" w:rsidRPr="00856D2E" w:rsidRDefault="009A0B26" w:rsidP="009A0B26">
      <w:pPr>
        <w:pStyle w:val="Default"/>
        <w:numPr>
          <w:ilvl w:val="0"/>
          <w:numId w:val="3"/>
        </w:numPr>
        <w:spacing w:before="60" w:after="120" w:line="240" w:lineRule="auto"/>
        <w:jc w:val="both"/>
        <w:rPr>
          <w:ins w:id="36" w:author="Bagiová Tatiana" w:date="2026-01-29T14:26:00Z" w16du:dateUtc="2026-01-29T13:26:00Z"/>
          <w:rFonts w:asciiTheme="minorHAnsi" w:hAnsiTheme="minorHAnsi" w:cstheme="minorHAnsi"/>
          <w:color w:val="auto"/>
          <w:sz w:val="24"/>
        </w:rPr>
      </w:pPr>
      <w:ins w:id="37" w:author="Bagiová Tatiana" w:date="2026-01-29T14:26:00Z" w16du:dateUtc="2026-01-29T13:26:00Z">
        <w:r>
          <w:rPr>
            <w:rFonts w:asciiTheme="minorHAnsi" w:hAnsiTheme="minorHAnsi" w:cstheme="minorHAnsi"/>
            <w:color w:val="auto"/>
            <w:sz w:val="24"/>
          </w:rPr>
          <w:t>V</w:t>
        </w:r>
        <w:r w:rsidR="00856D2E" w:rsidRPr="00856D2E">
          <w:rPr>
            <w:rFonts w:asciiTheme="minorHAnsi" w:hAnsiTheme="minorHAnsi" w:cstheme="minorHAnsi"/>
            <w:color w:val="auto"/>
            <w:sz w:val="24"/>
          </w:rPr>
          <w:t>ýdavky spĺňajú zásady hospodárnosti, efektívnosti, účelnosti a účinnosti, vrátane zásady riadneho finančného hospodárenia podľa čl. 33 nariadenia 2018/1046</w:t>
        </w:r>
      </w:ins>
      <w:ins w:id="38" w:author="Bagiová Tatiana" w:date="2026-01-29T14:27:00Z" w16du:dateUtc="2026-01-29T13:27:00Z">
        <w:r>
          <w:rPr>
            <w:rFonts w:asciiTheme="minorHAnsi" w:hAnsiTheme="minorHAnsi" w:cstheme="minorHAnsi"/>
            <w:color w:val="auto"/>
            <w:sz w:val="24"/>
          </w:rPr>
          <w:t>.</w:t>
        </w:r>
      </w:ins>
    </w:p>
    <w:p w14:paraId="31889E4F" w14:textId="40770EC5" w:rsidR="00856D2E" w:rsidRPr="00856D2E" w:rsidRDefault="009A0B26" w:rsidP="009A0B26">
      <w:pPr>
        <w:pStyle w:val="Default"/>
        <w:numPr>
          <w:ilvl w:val="0"/>
          <w:numId w:val="3"/>
        </w:numPr>
        <w:spacing w:before="60" w:after="120" w:line="240" w:lineRule="auto"/>
        <w:jc w:val="both"/>
        <w:rPr>
          <w:ins w:id="39" w:author="Bagiová Tatiana" w:date="2026-01-29T14:26:00Z" w16du:dateUtc="2026-01-29T13:26:00Z"/>
          <w:rFonts w:asciiTheme="minorHAnsi" w:hAnsiTheme="minorHAnsi" w:cstheme="minorHAnsi"/>
          <w:color w:val="auto"/>
          <w:sz w:val="24"/>
        </w:rPr>
      </w:pPr>
      <w:ins w:id="40" w:author="Bagiová Tatiana" w:date="2026-01-29T14:26:00Z" w16du:dateUtc="2026-01-29T13:26:00Z">
        <w:r>
          <w:rPr>
            <w:rFonts w:asciiTheme="minorHAnsi" w:hAnsiTheme="minorHAnsi" w:cstheme="minorHAnsi"/>
            <w:color w:val="auto"/>
            <w:sz w:val="24"/>
          </w:rPr>
          <w:t>V</w:t>
        </w:r>
        <w:r w:rsidR="00856D2E" w:rsidRPr="00856D2E">
          <w:rPr>
            <w:rFonts w:asciiTheme="minorHAnsi" w:hAnsiTheme="minorHAnsi" w:cstheme="minorHAnsi"/>
            <w:color w:val="auto"/>
            <w:sz w:val="24"/>
          </w:rPr>
          <w:t xml:space="preserve">ýdavky musia byť identifikovateľné a preukázateľné a musia byť doložené účtovnými dokladmi alebo podkladmi (faktúrami alebo inými účtovnými dokladmi rovnocennej preukaznej hodnoty), ktoré sú riadne evidované v účtovníctve užívateľa v súlade s platnou legislatívou a zmluvou o poskytnutí </w:t>
        </w:r>
        <w:proofErr w:type="spellStart"/>
        <w:r w:rsidR="00856D2E" w:rsidRPr="00856D2E">
          <w:rPr>
            <w:rFonts w:asciiTheme="minorHAnsi" w:hAnsiTheme="minorHAnsi" w:cstheme="minorHAnsi"/>
            <w:color w:val="auto"/>
            <w:sz w:val="24"/>
          </w:rPr>
          <w:t>FPzP</w:t>
        </w:r>
      </w:ins>
      <w:proofErr w:type="spellEnd"/>
      <w:ins w:id="41" w:author="Bagiová Tatiana" w:date="2026-01-29T14:27:00Z" w16du:dateUtc="2026-01-29T13:27:00Z">
        <w:r>
          <w:rPr>
            <w:rFonts w:asciiTheme="minorHAnsi" w:hAnsiTheme="minorHAnsi" w:cstheme="minorHAnsi"/>
            <w:color w:val="auto"/>
            <w:sz w:val="24"/>
          </w:rPr>
          <w:t>.</w:t>
        </w:r>
      </w:ins>
    </w:p>
    <w:p w14:paraId="612DFBF0" w14:textId="65758119" w:rsidR="00856D2E" w:rsidRPr="00856D2E" w:rsidRDefault="009A0B26" w:rsidP="00F36DFF">
      <w:pPr>
        <w:pStyle w:val="Default"/>
        <w:numPr>
          <w:ilvl w:val="0"/>
          <w:numId w:val="3"/>
        </w:numPr>
        <w:spacing w:after="120" w:line="240" w:lineRule="auto"/>
        <w:jc w:val="both"/>
        <w:rPr>
          <w:ins w:id="42" w:author="Bagiová Tatiana" w:date="2026-01-29T14:26:00Z" w16du:dateUtc="2026-01-29T13:26:00Z"/>
          <w:rFonts w:asciiTheme="minorHAnsi" w:hAnsiTheme="minorHAnsi" w:cstheme="minorHAnsi"/>
          <w:color w:val="auto"/>
          <w:sz w:val="24"/>
        </w:rPr>
      </w:pPr>
      <w:ins w:id="43" w:author="Bagiová Tatiana" w:date="2026-01-29T14:27:00Z" w16du:dateUtc="2026-01-29T13:27:00Z">
        <w:r>
          <w:rPr>
            <w:rFonts w:asciiTheme="minorHAnsi" w:hAnsiTheme="minorHAnsi" w:cstheme="minorHAnsi"/>
            <w:color w:val="auto"/>
            <w:sz w:val="24"/>
          </w:rPr>
          <w:t>V</w:t>
        </w:r>
      </w:ins>
      <w:ins w:id="44" w:author="Bagiová Tatiana" w:date="2026-01-29T14:26:00Z" w16du:dateUtc="2026-01-29T13:26:00Z">
        <w:r w:rsidR="00856D2E" w:rsidRPr="00856D2E">
          <w:rPr>
            <w:rFonts w:asciiTheme="minorHAnsi" w:hAnsiTheme="minorHAnsi" w:cstheme="minorHAnsi"/>
            <w:color w:val="auto"/>
            <w:sz w:val="24"/>
          </w:rPr>
          <w:t>ýdavky sa navzájom časovo a vecne neprekrývajú a neprekrývajú sa ani s inými prostriedkami poskytnutými zo všeobecného rozpočtu EÚ</w:t>
        </w:r>
      </w:ins>
      <w:ins w:id="45" w:author="Bagiová Tatiana" w:date="2026-01-29T14:27:00Z" w16du:dateUtc="2026-01-29T13:27:00Z">
        <w:r>
          <w:rPr>
            <w:rFonts w:asciiTheme="minorHAnsi" w:hAnsiTheme="minorHAnsi" w:cstheme="minorHAnsi"/>
            <w:color w:val="auto"/>
            <w:sz w:val="24"/>
          </w:rPr>
          <w:t>.</w:t>
        </w:r>
      </w:ins>
    </w:p>
    <w:p w14:paraId="3C270BB7" w14:textId="59C465D6" w:rsidR="00856D2E" w:rsidRPr="00856D2E" w:rsidRDefault="009A0B26" w:rsidP="00F36DFF">
      <w:pPr>
        <w:pStyle w:val="Default"/>
        <w:numPr>
          <w:ilvl w:val="0"/>
          <w:numId w:val="3"/>
        </w:numPr>
        <w:spacing w:after="120" w:line="240" w:lineRule="auto"/>
        <w:jc w:val="both"/>
        <w:rPr>
          <w:ins w:id="46" w:author="Bagiová Tatiana" w:date="2026-01-29T14:26:00Z" w16du:dateUtc="2026-01-29T13:26:00Z"/>
          <w:rFonts w:asciiTheme="minorHAnsi" w:hAnsiTheme="minorHAnsi" w:cstheme="minorHAnsi"/>
          <w:color w:val="auto"/>
          <w:sz w:val="24"/>
        </w:rPr>
      </w:pPr>
      <w:ins w:id="47" w:author="Bagiová Tatiana" w:date="2026-01-29T14:27:00Z" w16du:dateUtc="2026-01-29T13:27:00Z">
        <w:r>
          <w:rPr>
            <w:rFonts w:asciiTheme="minorHAnsi" w:hAnsiTheme="minorHAnsi" w:cstheme="minorHAnsi"/>
            <w:color w:val="auto"/>
            <w:sz w:val="24"/>
          </w:rPr>
          <w:t>V</w:t>
        </w:r>
      </w:ins>
      <w:ins w:id="48" w:author="Bagiová Tatiana" w:date="2026-01-29T14:26:00Z" w16du:dateUtc="2026-01-29T13:26:00Z">
        <w:r w:rsidR="00856D2E" w:rsidRPr="00856D2E">
          <w:rPr>
            <w:rFonts w:asciiTheme="minorHAnsi" w:hAnsiTheme="minorHAnsi" w:cstheme="minorHAnsi"/>
            <w:color w:val="auto"/>
            <w:sz w:val="24"/>
          </w:rPr>
          <w:t>ýdavky sú vynaložené na oprávnenom území</w:t>
        </w:r>
      </w:ins>
      <w:ins w:id="49" w:author="Bagiová Tatiana" w:date="2026-01-29T14:27:00Z" w16du:dateUtc="2026-01-29T13:27:00Z">
        <w:r>
          <w:rPr>
            <w:rFonts w:asciiTheme="minorHAnsi" w:hAnsiTheme="minorHAnsi" w:cstheme="minorHAnsi"/>
            <w:color w:val="auto"/>
            <w:sz w:val="24"/>
          </w:rPr>
          <w:t>.</w:t>
        </w:r>
      </w:ins>
    </w:p>
    <w:p w14:paraId="520AC1A1" w14:textId="46F4A395" w:rsidR="00856D2E" w:rsidRPr="00B71069" w:rsidRDefault="009A0B26" w:rsidP="00F36DFF">
      <w:pPr>
        <w:pStyle w:val="Default"/>
        <w:numPr>
          <w:ilvl w:val="0"/>
          <w:numId w:val="3"/>
        </w:numPr>
        <w:spacing w:after="120" w:line="240" w:lineRule="auto"/>
        <w:jc w:val="both"/>
        <w:rPr>
          <w:rFonts w:asciiTheme="minorHAnsi" w:hAnsiTheme="minorHAnsi" w:cstheme="minorHAnsi"/>
          <w:color w:val="auto"/>
          <w:sz w:val="24"/>
        </w:rPr>
      </w:pPr>
      <w:ins w:id="50" w:author="Bagiová Tatiana" w:date="2026-01-29T14:27:00Z" w16du:dateUtc="2026-01-29T13:27:00Z">
        <w:r>
          <w:rPr>
            <w:rFonts w:asciiTheme="minorHAnsi" w:hAnsiTheme="minorHAnsi" w:cstheme="minorHAnsi"/>
            <w:color w:val="auto"/>
            <w:sz w:val="24"/>
          </w:rPr>
          <w:t>V</w:t>
        </w:r>
      </w:ins>
      <w:ins w:id="51" w:author="Bagiová Tatiana" w:date="2026-01-29T14:26:00Z" w16du:dateUtc="2026-01-29T13:26:00Z">
        <w:r w:rsidR="00856D2E" w:rsidRPr="00856D2E">
          <w:rPr>
            <w:rFonts w:asciiTheme="minorHAnsi" w:hAnsiTheme="minorHAnsi" w:cstheme="minorHAnsi"/>
            <w:color w:val="auto"/>
            <w:sz w:val="24"/>
          </w:rPr>
          <w:t>ýdavky užívateľov podliehajú pravidlám štátnej pomoci.</w:t>
        </w:r>
      </w:ins>
    </w:p>
    <w:p w14:paraId="2101CC6B" w14:textId="6DB14A18" w:rsidR="00972BFA" w:rsidRPr="00B71069" w:rsidRDefault="00972BFA" w:rsidP="00F36DFF">
      <w:pPr>
        <w:pStyle w:val="Odsekzoznamu"/>
        <w:numPr>
          <w:ilvl w:val="0"/>
          <w:numId w:val="3"/>
        </w:numPr>
        <w:spacing w:line="240" w:lineRule="auto"/>
        <w:ind w:left="714" w:hanging="35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B71069">
        <w:rPr>
          <w:rFonts w:asciiTheme="minorHAnsi" w:hAnsiTheme="minorHAnsi" w:cstheme="minorHAnsi"/>
          <w:sz w:val="24"/>
          <w:szCs w:val="24"/>
        </w:rPr>
        <w:t xml:space="preserve">Oprávneným výdavkom je </w:t>
      </w:r>
      <w:del w:id="52" w:author="Janko Jaroslav" w:date="2026-01-30T08:14:00Z" w16du:dateUtc="2026-01-30T07:14:00Z">
        <w:r w:rsidRPr="00B71069" w:rsidDel="00146A50">
          <w:rPr>
            <w:rFonts w:asciiTheme="minorHAnsi" w:hAnsiTheme="minorHAnsi" w:cstheme="minorHAnsi"/>
            <w:sz w:val="24"/>
            <w:szCs w:val="24"/>
          </w:rPr>
          <w:delText xml:space="preserve">aj </w:delText>
        </w:r>
      </w:del>
      <w:r w:rsidRPr="00B71069">
        <w:rPr>
          <w:rFonts w:asciiTheme="minorHAnsi" w:hAnsiTheme="minorHAnsi" w:cstheme="minorHAnsi"/>
          <w:sz w:val="24"/>
          <w:szCs w:val="24"/>
        </w:rPr>
        <w:t>výdavok n</w:t>
      </w:r>
      <w:r w:rsidR="00F17246" w:rsidRPr="00B71069">
        <w:rPr>
          <w:rFonts w:asciiTheme="minorHAnsi" w:hAnsiTheme="minorHAnsi" w:cstheme="minorHAnsi"/>
          <w:sz w:val="24"/>
          <w:szCs w:val="24"/>
        </w:rPr>
        <w:t>a nákup tovaru určeného na</w:t>
      </w:r>
      <w:r w:rsidR="00F17246" w:rsidRPr="00B71069">
        <w:rPr>
          <w:rFonts w:asciiTheme="minorHAnsi" w:hAnsiTheme="minorHAnsi" w:cstheme="minorHAnsi"/>
          <w:sz w:val="24"/>
          <w:szCs w:val="24"/>
          <w:lang w:eastAsia="en-US"/>
        </w:rPr>
        <w:t xml:space="preserve"> </w:t>
      </w:r>
      <w:r w:rsidR="00B71069">
        <w:rPr>
          <w:rFonts w:asciiTheme="minorHAnsi" w:hAnsiTheme="minorHAnsi" w:cstheme="minorHAnsi"/>
          <w:sz w:val="24"/>
          <w:szCs w:val="24"/>
          <w:lang w:eastAsia="en-US"/>
        </w:rPr>
        <w:t xml:space="preserve">obnovu a </w:t>
      </w:r>
      <w:r w:rsidR="00F17246" w:rsidRPr="00B71069">
        <w:rPr>
          <w:rFonts w:asciiTheme="minorHAnsi" w:hAnsiTheme="minorHAnsi" w:cstheme="minorHAnsi"/>
          <w:sz w:val="24"/>
          <w:szCs w:val="24"/>
        </w:rPr>
        <w:t>modernizáciu ambulancie poskytovateľa zdravotnej starostlivosti a jeho materiálno-technického vybavenia</w:t>
      </w:r>
      <w:r w:rsidRPr="00B71069">
        <w:rPr>
          <w:rFonts w:asciiTheme="minorHAnsi" w:hAnsiTheme="minorHAnsi" w:cstheme="minorHAnsi"/>
          <w:sz w:val="24"/>
          <w:szCs w:val="24"/>
        </w:rPr>
        <w:t xml:space="preserve">, ktorý užívateľ </w:t>
      </w:r>
      <w:del w:id="53" w:author="Bagiová Tatiana" w:date="2026-01-29T13:42:00Z" w16du:dateUtc="2026-01-29T12:42:00Z">
        <w:r w:rsidR="00F17246" w:rsidRPr="00B71069" w:rsidDel="00A434C9">
          <w:rPr>
            <w:rFonts w:asciiTheme="minorHAnsi" w:hAnsiTheme="minorHAnsi" w:cstheme="minorHAnsi"/>
            <w:sz w:val="24"/>
            <w:szCs w:val="24"/>
            <w:highlight w:val="yellow"/>
          </w:rPr>
          <w:delText>.............................</w:delText>
        </w:r>
        <w:r w:rsidRPr="00B71069" w:rsidDel="00A434C9">
          <w:rPr>
            <w:rFonts w:asciiTheme="minorHAnsi" w:hAnsiTheme="minorHAnsi" w:cstheme="minorHAnsi"/>
            <w:sz w:val="24"/>
            <w:szCs w:val="24"/>
            <w:highlight w:val="yellow"/>
          </w:rPr>
          <w:delText>.</w:delText>
        </w:r>
        <w:r w:rsidRPr="00B71069" w:rsidDel="00A434C9">
          <w:rPr>
            <w:rFonts w:asciiTheme="minorHAnsi" w:hAnsiTheme="minorHAnsi" w:cstheme="minorHAnsi"/>
            <w:sz w:val="24"/>
            <w:szCs w:val="24"/>
          </w:rPr>
          <w:delText xml:space="preserve"> </w:delText>
        </w:r>
      </w:del>
      <w:ins w:id="54" w:author="Bagiová Tatiana" w:date="2026-01-29T13:42:00Z" w16du:dateUtc="2026-01-29T12:42:00Z">
        <w:r w:rsidR="00A434C9">
          <w:rPr>
            <w:rFonts w:asciiTheme="minorHAnsi" w:hAnsiTheme="minorHAnsi" w:cstheme="minorHAnsi"/>
            <w:sz w:val="24"/>
            <w:szCs w:val="24"/>
          </w:rPr>
          <w:t>ob</w:t>
        </w:r>
        <w:r w:rsidR="000166B9">
          <w:rPr>
            <w:rFonts w:asciiTheme="minorHAnsi" w:hAnsiTheme="minorHAnsi" w:cstheme="minorHAnsi"/>
            <w:sz w:val="24"/>
            <w:szCs w:val="24"/>
          </w:rPr>
          <w:t>staral/verejne obstaral.</w:t>
        </w:r>
        <w:r w:rsidR="00A434C9" w:rsidRPr="00B71069">
          <w:rPr>
            <w:rFonts w:asciiTheme="minorHAnsi" w:hAnsiTheme="minorHAnsi" w:cstheme="minorHAnsi"/>
            <w:sz w:val="24"/>
            <w:szCs w:val="24"/>
          </w:rPr>
          <w:t xml:space="preserve"> </w:t>
        </w:r>
      </w:ins>
      <w:r w:rsidRPr="00B71069">
        <w:rPr>
          <w:rFonts w:asciiTheme="minorHAnsi" w:hAnsiTheme="minorHAnsi" w:cstheme="minorHAnsi"/>
          <w:sz w:val="24"/>
          <w:szCs w:val="24"/>
        </w:rPr>
        <w:t xml:space="preserve">Výdavok  zároveň kumulatívne spĺňa nasledovné podmienky: </w:t>
      </w:r>
    </w:p>
    <w:p w14:paraId="5D0BE562" w14:textId="7BCB7ED3" w:rsidR="00972BFA" w:rsidRPr="00B71069" w:rsidRDefault="00972BFA" w:rsidP="00F36DFF">
      <w:pPr>
        <w:pStyle w:val="Odsekzoznamu"/>
        <w:numPr>
          <w:ilvl w:val="0"/>
          <w:numId w:val="2"/>
        </w:numPr>
        <w:spacing w:line="240" w:lineRule="auto"/>
        <w:ind w:left="1134"/>
        <w:jc w:val="both"/>
        <w:rPr>
          <w:rFonts w:asciiTheme="minorHAnsi" w:eastAsia="Times New Roman" w:hAnsiTheme="minorHAnsi" w:cstheme="minorHAnsi"/>
          <w:sz w:val="24"/>
          <w:szCs w:val="24"/>
          <w:lang w:eastAsia="sk-SK"/>
        </w:rPr>
      </w:pPr>
      <w:r w:rsidRPr="00B71069">
        <w:rPr>
          <w:rFonts w:asciiTheme="minorHAnsi" w:eastAsia="Times New Roman" w:hAnsiTheme="minorHAnsi" w:cstheme="minorHAnsi"/>
          <w:sz w:val="24"/>
          <w:szCs w:val="24"/>
          <w:lang w:eastAsia="sk-SK"/>
        </w:rPr>
        <w:t xml:space="preserve">úmysel poskytnutia tovaru </w:t>
      </w:r>
      <w:r w:rsidRPr="00B71069">
        <w:rPr>
          <w:rFonts w:asciiTheme="minorHAnsi" w:hAnsiTheme="minorHAnsi" w:cstheme="minorHAnsi"/>
          <w:sz w:val="24"/>
          <w:szCs w:val="24"/>
        </w:rPr>
        <w:t xml:space="preserve">určeného na </w:t>
      </w:r>
      <w:ins w:id="55" w:author="Bagiová Tatiana" w:date="2026-01-29T13:43:00Z" w16du:dateUtc="2026-01-29T12:43:00Z">
        <w:r w:rsidR="00CA5016" w:rsidRPr="00DB32F4">
          <w:rPr>
            <w:rFonts w:asciiTheme="minorHAnsi" w:hAnsiTheme="minorHAnsi" w:cstheme="minorHAnsi"/>
            <w:bCs/>
            <w:sz w:val="24"/>
          </w:rPr>
          <w:t>obnovu a modernizáci</w:t>
        </w:r>
        <w:r w:rsidR="00C16911" w:rsidRPr="00DB32F4">
          <w:rPr>
            <w:rFonts w:asciiTheme="minorHAnsi" w:hAnsiTheme="minorHAnsi" w:cstheme="minorHAnsi"/>
            <w:bCs/>
            <w:sz w:val="24"/>
          </w:rPr>
          <w:t>u</w:t>
        </w:r>
        <w:r w:rsidR="00CA5016" w:rsidRPr="00DB32F4">
          <w:rPr>
            <w:rFonts w:asciiTheme="minorHAnsi" w:hAnsiTheme="minorHAnsi" w:cstheme="minorHAnsi"/>
            <w:bCs/>
            <w:sz w:val="24"/>
          </w:rPr>
          <w:t xml:space="preserve"> materiálno-technického vybavenia</w:t>
        </w:r>
      </w:ins>
      <w:ins w:id="56" w:author="Bagiová Tatiana" w:date="2026-01-29T13:45:00Z" w16du:dateUtc="2026-01-29T12:45:00Z">
        <w:r w:rsidR="00911342">
          <w:rPr>
            <w:rFonts w:asciiTheme="minorHAnsi" w:hAnsiTheme="minorHAnsi" w:cstheme="minorHAnsi"/>
            <w:b/>
            <w:i/>
            <w:iCs/>
            <w:sz w:val="24"/>
          </w:rPr>
          <w:t xml:space="preserve"> </w:t>
        </w:r>
        <w:r w:rsidR="00911342" w:rsidRPr="00DB32F4">
          <w:rPr>
            <w:rFonts w:asciiTheme="minorHAnsi" w:hAnsiTheme="minorHAnsi" w:cstheme="minorHAnsi"/>
            <w:bCs/>
            <w:sz w:val="24"/>
          </w:rPr>
          <w:t>a</w:t>
        </w:r>
      </w:ins>
      <w:ins w:id="57" w:author="Bagiová Tatiana" w:date="2026-01-29T13:43:00Z" w16du:dateUtc="2026-01-29T12:43:00Z">
        <w:r w:rsidR="00CA5016" w:rsidRPr="00B71069">
          <w:rPr>
            <w:rFonts w:asciiTheme="minorHAnsi" w:hAnsiTheme="minorHAnsi" w:cstheme="minorHAnsi"/>
            <w:b/>
            <w:i/>
            <w:iCs/>
            <w:sz w:val="24"/>
          </w:rPr>
          <w:t xml:space="preserve"> </w:t>
        </w:r>
      </w:ins>
      <w:del w:id="58" w:author="Bagiová Tatiana" w:date="2026-01-29T13:43:00Z" w16du:dateUtc="2026-01-29T12:43:00Z">
        <w:r w:rsidR="00F17246" w:rsidRPr="00B71069" w:rsidDel="00CA5016">
          <w:rPr>
            <w:rFonts w:asciiTheme="minorHAnsi" w:hAnsiTheme="minorHAnsi" w:cstheme="minorHAnsi"/>
            <w:sz w:val="24"/>
            <w:szCs w:val="24"/>
          </w:rPr>
          <w:delText>..........................................</w:delText>
        </w:r>
      </w:del>
      <w:r w:rsidR="007F7E41" w:rsidRPr="00B71069">
        <w:rPr>
          <w:rFonts w:asciiTheme="minorHAnsi" w:eastAsia="Times New Roman" w:hAnsiTheme="minorHAnsi" w:cstheme="minorHAnsi"/>
          <w:sz w:val="24"/>
          <w:szCs w:val="24"/>
          <w:lang w:eastAsia="sk-SK"/>
        </w:rPr>
        <w:t>je v žiadosti o</w:t>
      </w:r>
      <w:r w:rsidR="00B71069">
        <w:rPr>
          <w:rFonts w:asciiTheme="minorHAnsi" w:eastAsia="Times New Roman" w:hAnsiTheme="minorHAnsi" w:cstheme="minorHAnsi"/>
          <w:sz w:val="24"/>
          <w:szCs w:val="24"/>
          <w:lang w:eastAsia="sk-SK"/>
        </w:rPr>
        <w:t> finančný prostriedok z príspevku</w:t>
      </w:r>
      <w:r w:rsidRPr="00B71069">
        <w:rPr>
          <w:rFonts w:asciiTheme="minorHAnsi" w:eastAsia="Times New Roman" w:hAnsiTheme="minorHAnsi" w:cstheme="minorHAnsi"/>
          <w:sz w:val="24"/>
          <w:szCs w:val="24"/>
          <w:lang w:eastAsia="sk-SK"/>
        </w:rPr>
        <w:t xml:space="preserve">, </w:t>
      </w:r>
    </w:p>
    <w:p w14:paraId="2C6BC981" w14:textId="08ECC7CB" w:rsidR="00972BFA" w:rsidRPr="00B71069" w:rsidRDefault="00972BFA" w:rsidP="00F36DFF">
      <w:pPr>
        <w:pStyle w:val="Odsekzoznamu"/>
        <w:numPr>
          <w:ilvl w:val="0"/>
          <w:numId w:val="2"/>
        </w:numPr>
        <w:spacing w:line="240" w:lineRule="auto"/>
        <w:ind w:left="1134"/>
        <w:jc w:val="both"/>
        <w:rPr>
          <w:rFonts w:asciiTheme="minorHAnsi" w:hAnsiTheme="minorHAnsi" w:cstheme="minorHAnsi"/>
          <w:sz w:val="24"/>
          <w:szCs w:val="24"/>
          <w:lang w:eastAsia="sk-SK"/>
        </w:rPr>
      </w:pPr>
      <w:r w:rsidRPr="004A0886">
        <w:rPr>
          <w:rFonts w:asciiTheme="minorHAnsi" w:eastAsia="Times New Roman" w:hAnsiTheme="minorHAnsi" w:cstheme="minorHAnsi"/>
          <w:sz w:val="24"/>
          <w:szCs w:val="24"/>
          <w:lang w:eastAsia="sk-SK"/>
        </w:rPr>
        <w:lastRenderedPageBreak/>
        <w:t>tovar typu bežných výdavkov – trieda 112,</w:t>
      </w:r>
      <w:r w:rsidRPr="00B71069">
        <w:rPr>
          <w:rFonts w:asciiTheme="minorHAnsi" w:eastAsia="Times New Roman" w:hAnsiTheme="minorHAnsi" w:cstheme="minorHAnsi"/>
          <w:sz w:val="24"/>
          <w:szCs w:val="24"/>
          <w:lang w:eastAsia="sk-SK"/>
        </w:rPr>
        <w:t xml:space="preserve"> ktorý je </w:t>
      </w:r>
      <w:r w:rsidRPr="00B71069">
        <w:rPr>
          <w:rFonts w:asciiTheme="minorHAnsi" w:hAnsiTheme="minorHAnsi" w:cstheme="minorHAnsi"/>
          <w:sz w:val="24"/>
          <w:szCs w:val="24"/>
        </w:rPr>
        <w:t xml:space="preserve">určený na </w:t>
      </w:r>
      <w:ins w:id="59" w:author="Bagiová Tatiana" w:date="2026-01-29T13:46:00Z" w16du:dateUtc="2026-01-29T12:46:00Z">
        <w:r w:rsidR="00106494" w:rsidRPr="00F45CB4">
          <w:rPr>
            <w:rFonts w:asciiTheme="minorHAnsi" w:hAnsiTheme="minorHAnsi" w:cstheme="minorHAnsi"/>
            <w:bCs/>
            <w:sz w:val="24"/>
          </w:rPr>
          <w:t>obnovu a modernizáciu materiálno-technického vybavenia</w:t>
        </w:r>
      </w:ins>
      <w:del w:id="60" w:author="Bagiová Tatiana" w:date="2026-01-29T13:46:00Z" w16du:dateUtc="2026-01-29T12:46:00Z">
        <w:r w:rsidR="00F17246" w:rsidRPr="00B71069" w:rsidDel="00106494">
          <w:rPr>
            <w:rFonts w:asciiTheme="minorHAnsi" w:hAnsiTheme="minorHAnsi" w:cstheme="minorHAnsi"/>
            <w:sz w:val="24"/>
            <w:szCs w:val="24"/>
          </w:rPr>
          <w:delText>......................</w:delText>
        </w:r>
      </w:del>
      <w:r w:rsidRPr="00B71069">
        <w:rPr>
          <w:rFonts w:asciiTheme="minorHAnsi" w:hAnsiTheme="minorHAnsi" w:cstheme="minorHAnsi"/>
          <w:sz w:val="24"/>
          <w:szCs w:val="24"/>
        </w:rPr>
        <w:t>, a ktorý je</w:t>
      </w:r>
      <w:r w:rsidRPr="00B71069">
        <w:rPr>
          <w:rFonts w:asciiTheme="minorHAnsi" w:eastAsia="Times New Roman" w:hAnsiTheme="minorHAnsi" w:cstheme="minorHAnsi"/>
          <w:sz w:val="24"/>
          <w:szCs w:val="24"/>
          <w:lang w:eastAsia="sk-SK"/>
        </w:rPr>
        <w:t xml:space="preserve"> jasne zadefinovaný, popísaný, uvedený účel jeho použitia a jeho prínos v rámci projektu (príspevok k merateľným ukazovateľom projektu), následne schválený v rámci posúdenia žiadosti </w:t>
      </w:r>
      <w:r w:rsidR="00B71069">
        <w:rPr>
          <w:rFonts w:asciiTheme="minorHAnsi" w:eastAsia="Times New Roman" w:hAnsiTheme="minorHAnsi" w:cstheme="minorHAnsi"/>
          <w:sz w:val="24"/>
          <w:szCs w:val="24"/>
          <w:lang w:eastAsia="sk-SK"/>
        </w:rPr>
        <w:t xml:space="preserve">o finančný prostriedok z príspevku </w:t>
      </w:r>
      <w:r w:rsidRPr="00B71069">
        <w:rPr>
          <w:rFonts w:asciiTheme="minorHAnsi" w:eastAsia="Times New Roman" w:hAnsiTheme="minorHAnsi" w:cstheme="minorHAnsi"/>
          <w:sz w:val="24"/>
          <w:szCs w:val="24"/>
          <w:lang w:eastAsia="sk-SK"/>
        </w:rPr>
        <w:t>a uvedený v zmluve o</w:t>
      </w:r>
      <w:r w:rsidR="00B71069">
        <w:rPr>
          <w:rFonts w:asciiTheme="minorHAnsi" w:eastAsia="Times New Roman" w:hAnsiTheme="minorHAnsi" w:cstheme="minorHAnsi"/>
          <w:sz w:val="24"/>
          <w:szCs w:val="24"/>
          <w:lang w:eastAsia="sk-SK"/>
        </w:rPr>
        <w:t> poskytnutí finančných prostriedkov z príspevku</w:t>
      </w:r>
      <w:r w:rsidR="007F7E41" w:rsidRPr="00B71069">
        <w:rPr>
          <w:rFonts w:asciiTheme="minorHAnsi" w:eastAsia="Times New Roman" w:hAnsiTheme="minorHAnsi" w:cstheme="minorHAnsi"/>
          <w:sz w:val="24"/>
          <w:szCs w:val="24"/>
          <w:lang w:eastAsia="sk-SK"/>
        </w:rPr>
        <w:t>,</w:t>
      </w:r>
      <w:r w:rsidRPr="00B71069">
        <w:rPr>
          <w:rFonts w:asciiTheme="minorHAnsi" w:eastAsia="Times New Roman" w:hAnsiTheme="minorHAnsi" w:cstheme="minorHAnsi"/>
          <w:sz w:val="24"/>
          <w:szCs w:val="24"/>
          <w:lang w:eastAsia="sk-SK"/>
        </w:rPr>
        <w:t xml:space="preserve"> </w:t>
      </w:r>
    </w:p>
    <w:p w14:paraId="3E1E18BB" w14:textId="5EBECCDA" w:rsidR="00B71069" w:rsidRPr="00B71069" w:rsidDel="0023493E" w:rsidRDefault="003D02DD" w:rsidP="00F36DFF">
      <w:pPr>
        <w:pStyle w:val="Odsekzoznamu"/>
        <w:numPr>
          <w:ilvl w:val="0"/>
          <w:numId w:val="2"/>
        </w:numPr>
        <w:spacing w:line="240" w:lineRule="auto"/>
        <w:ind w:left="1134"/>
        <w:jc w:val="both"/>
        <w:rPr>
          <w:del w:id="61" w:author="Bagiová Tatiana" w:date="2026-01-29T13:52:00Z" w16du:dateUtc="2026-01-29T12:52:00Z"/>
          <w:rFonts w:asciiTheme="minorHAnsi" w:eastAsia="Times New Roman" w:hAnsiTheme="minorHAnsi" w:cstheme="minorHAnsi"/>
          <w:sz w:val="24"/>
          <w:szCs w:val="24"/>
          <w:lang w:eastAsia="sk-SK"/>
        </w:rPr>
      </w:pPr>
      <w:ins w:id="62" w:author="Bagiová Tatiana" w:date="2026-01-29T13:52:00Z" w16du:dateUtc="2026-01-29T12:52:00Z">
        <w:r>
          <w:rPr>
            <w:rFonts w:asciiTheme="minorHAnsi" w:eastAsia="Times New Roman" w:hAnsiTheme="minorHAnsi" w:cstheme="minorHAnsi"/>
            <w:sz w:val="24"/>
            <w:szCs w:val="24"/>
            <w:lang w:eastAsia="sk-SK"/>
          </w:rPr>
          <w:t>samostatne hnuteľ</w:t>
        </w:r>
        <w:r w:rsidR="0023493E">
          <w:rPr>
            <w:rFonts w:asciiTheme="minorHAnsi" w:eastAsia="Times New Roman" w:hAnsiTheme="minorHAnsi" w:cstheme="minorHAnsi"/>
            <w:sz w:val="24"/>
            <w:szCs w:val="24"/>
            <w:lang w:eastAsia="sk-SK"/>
          </w:rPr>
          <w:t>né veci</w:t>
        </w:r>
      </w:ins>
      <w:ins w:id="63" w:author="Bagiová Tatiana" w:date="2026-01-29T13:51:00Z" w16du:dateUtc="2026-01-29T12:51:00Z">
        <w:r w:rsidR="00F710A6">
          <w:rPr>
            <w:rFonts w:asciiTheme="minorHAnsi" w:eastAsia="Times New Roman" w:hAnsiTheme="minorHAnsi" w:cstheme="minorHAnsi"/>
            <w:sz w:val="24"/>
            <w:szCs w:val="24"/>
            <w:lang w:eastAsia="sk-SK"/>
          </w:rPr>
          <w:t xml:space="preserve"> </w:t>
        </w:r>
        <w:r>
          <w:rPr>
            <w:rFonts w:asciiTheme="minorHAnsi" w:eastAsia="Times New Roman" w:hAnsiTheme="minorHAnsi" w:cstheme="minorHAnsi"/>
            <w:sz w:val="24"/>
            <w:szCs w:val="24"/>
            <w:lang w:eastAsia="sk-SK"/>
          </w:rPr>
          <w:t>–</w:t>
        </w:r>
        <w:r w:rsidR="00F710A6">
          <w:rPr>
            <w:rFonts w:asciiTheme="minorHAnsi" w:eastAsia="Times New Roman" w:hAnsiTheme="minorHAnsi" w:cstheme="minorHAnsi"/>
            <w:sz w:val="24"/>
            <w:szCs w:val="24"/>
            <w:lang w:eastAsia="sk-SK"/>
          </w:rPr>
          <w:t xml:space="preserve"> </w:t>
        </w:r>
        <w:r>
          <w:rPr>
            <w:rFonts w:asciiTheme="minorHAnsi" w:eastAsia="Times New Roman" w:hAnsiTheme="minorHAnsi" w:cstheme="minorHAnsi"/>
            <w:sz w:val="24"/>
            <w:szCs w:val="24"/>
            <w:lang w:eastAsia="sk-SK"/>
          </w:rPr>
          <w:t xml:space="preserve">trieda 022, </w:t>
        </w:r>
      </w:ins>
      <w:ins w:id="64" w:author="Bagiová Tatiana" w:date="2026-01-29T13:52:00Z" w16du:dateUtc="2026-01-29T12:52:00Z">
        <w:r w:rsidR="0023493E" w:rsidRPr="00B71069">
          <w:rPr>
            <w:rFonts w:asciiTheme="minorHAnsi" w:eastAsia="Times New Roman" w:hAnsiTheme="minorHAnsi" w:cstheme="minorHAnsi"/>
            <w:sz w:val="24"/>
            <w:szCs w:val="24"/>
            <w:lang w:eastAsia="sk-SK"/>
          </w:rPr>
          <w:t xml:space="preserve">ktorý je </w:t>
        </w:r>
        <w:r w:rsidR="0023493E" w:rsidRPr="00B71069">
          <w:rPr>
            <w:rFonts w:asciiTheme="minorHAnsi" w:hAnsiTheme="minorHAnsi" w:cstheme="minorHAnsi"/>
            <w:sz w:val="24"/>
            <w:szCs w:val="24"/>
          </w:rPr>
          <w:t xml:space="preserve">určený na </w:t>
        </w:r>
        <w:r w:rsidR="0023493E" w:rsidRPr="00F45CB4">
          <w:rPr>
            <w:rFonts w:asciiTheme="minorHAnsi" w:hAnsiTheme="minorHAnsi" w:cstheme="minorHAnsi"/>
            <w:bCs/>
            <w:sz w:val="24"/>
          </w:rPr>
          <w:t>obnovu a modernizáciu materiálno-technického vybavenia</w:t>
        </w:r>
        <w:r w:rsidR="0023493E" w:rsidRPr="00B71069">
          <w:rPr>
            <w:rFonts w:asciiTheme="minorHAnsi" w:hAnsiTheme="minorHAnsi" w:cstheme="minorHAnsi"/>
            <w:sz w:val="24"/>
            <w:szCs w:val="24"/>
          </w:rPr>
          <w:t>, a ktorý je</w:t>
        </w:r>
        <w:r w:rsidR="0023493E" w:rsidRPr="00B71069">
          <w:rPr>
            <w:rFonts w:asciiTheme="minorHAnsi" w:eastAsia="Times New Roman" w:hAnsiTheme="minorHAnsi" w:cstheme="minorHAnsi"/>
            <w:sz w:val="24"/>
            <w:szCs w:val="24"/>
            <w:lang w:eastAsia="sk-SK"/>
          </w:rPr>
          <w:t xml:space="preserve"> jasne zadefinovaný, popísaný, uvedený účel jeho použitia a jeho prínos v rámci projektu (príspevok k merateľným ukazovateľom projektu), následne schválený v rámci posúdenia žiadosti </w:t>
        </w:r>
        <w:r w:rsidR="0023493E">
          <w:rPr>
            <w:rFonts w:asciiTheme="minorHAnsi" w:eastAsia="Times New Roman" w:hAnsiTheme="minorHAnsi" w:cstheme="minorHAnsi"/>
            <w:sz w:val="24"/>
            <w:szCs w:val="24"/>
            <w:lang w:eastAsia="sk-SK"/>
          </w:rPr>
          <w:t xml:space="preserve">o finančný prostriedok z príspevku </w:t>
        </w:r>
        <w:r w:rsidR="0023493E" w:rsidRPr="00B71069">
          <w:rPr>
            <w:rFonts w:asciiTheme="minorHAnsi" w:eastAsia="Times New Roman" w:hAnsiTheme="minorHAnsi" w:cstheme="minorHAnsi"/>
            <w:sz w:val="24"/>
            <w:szCs w:val="24"/>
            <w:lang w:eastAsia="sk-SK"/>
          </w:rPr>
          <w:t>a uvedený v zmluve o</w:t>
        </w:r>
        <w:r w:rsidR="0023493E">
          <w:rPr>
            <w:rFonts w:asciiTheme="minorHAnsi" w:eastAsia="Times New Roman" w:hAnsiTheme="minorHAnsi" w:cstheme="minorHAnsi"/>
            <w:sz w:val="24"/>
            <w:szCs w:val="24"/>
            <w:lang w:eastAsia="sk-SK"/>
          </w:rPr>
          <w:t> poskytnutí finančných prostriedkov z príspevku.</w:t>
        </w:r>
      </w:ins>
      <w:del w:id="65" w:author="Bagiová Tatiana" w:date="2026-01-29T13:50:00Z" w16du:dateUtc="2026-01-29T12:50:00Z">
        <w:r w:rsidR="00972BFA" w:rsidRPr="00B71069" w:rsidDel="006A7A51">
          <w:rPr>
            <w:rFonts w:asciiTheme="minorHAnsi" w:eastAsia="Times New Roman" w:hAnsiTheme="minorHAnsi" w:cstheme="minorHAnsi"/>
            <w:sz w:val="24"/>
            <w:szCs w:val="24"/>
            <w:lang w:eastAsia="sk-SK"/>
          </w:rPr>
          <w:delText xml:space="preserve">prevod tovaru </w:delText>
        </w:r>
        <w:r w:rsidR="00972BFA" w:rsidRPr="00B71069" w:rsidDel="006A7A51">
          <w:rPr>
            <w:rFonts w:asciiTheme="minorHAnsi" w:hAnsiTheme="minorHAnsi" w:cstheme="minorHAnsi"/>
            <w:sz w:val="24"/>
            <w:szCs w:val="24"/>
          </w:rPr>
          <w:delText xml:space="preserve">určeného na </w:delText>
        </w:r>
      </w:del>
      <w:del w:id="66" w:author="Bagiová Tatiana" w:date="2026-01-29T13:46:00Z" w16du:dateUtc="2026-01-29T12:46:00Z">
        <w:r w:rsidR="00F17246" w:rsidRPr="00B71069" w:rsidDel="00A23C22">
          <w:rPr>
            <w:rFonts w:asciiTheme="minorHAnsi" w:hAnsiTheme="minorHAnsi" w:cstheme="minorHAnsi"/>
            <w:sz w:val="24"/>
            <w:szCs w:val="24"/>
          </w:rPr>
          <w:delText>...................................</w:delText>
        </w:r>
      </w:del>
      <w:del w:id="67" w:author="Bagiová Tatiana" w:date="2026-01-29T13:50:00Z" w16du:dateUtc="2026-01-29T12:50:00Z">
        <w:r w:rsidR="00F17246" w:rsidRPr="00B71069" w:rsidDel="006A7A51">
          <w:rPr>
            <w:rFonts w:asciiTheme="minorHAnsi" w:hAnsiTheme="minorHAnsi" w:cstheme="minorHAnsi"/>
            <w:sz w:val="24"/>
            <w:szCs w:val="24"/>
          </w:rPr>
          <w:delText xml:space="preserve"> </w:delText>
        </w:r>
        <w:r w:rsidR="00972BFA" w:rsidRPr="00B71069" w:rsidDel="006A7A51">
          <w:rPr>
            <w:rFonts w:asciiTheme="minorHAnsi" w:eastAsia="Times New Roman" w:hAnsiTheme="minorHAnsi" w:cstheme="minorHAnsi"/>
            <w:sz w:val="24"/>
            <w:szCs w:val="24"/>
            <w:lang w:eastAsia="sk-SK"/>
          </w:rPr>
          <w:delText xml:space="preserve">je realizovaný na základe písomného právneho aktu/právneho vzťahu (napr. zmluva o prevode majetku, </w:delText>
        </w:r>
        <w:r w:rsidR="00972BFA" w:rsidRPr="00B71069" w:rsidDel="006A7A51">
          <w:rPr>
            <w:rFonts w:asciiTheme="minorHAnsi" w:hAnsiTheme="minorHAnsi" w:cstheme="minorHAnsi"/>
            <w:sz w:val="24"/>
            <w:szCs w:val="24"/>
          </w:rPr>
          <w:delText>preberacieho/odovzdávacieho protokolu/zápisu v prípade, ak je takýto postup uvedený v </w:delText>
        </w:r>
        <w:r w:rsidR="007F7E41" w:rsidRPr="00B71069" w:rsidDel="006A7A51">
          <w:rPr>
            <w:rFonts w:asciiTheme="minorHAnsi" w:hAnsiTheme="minorHAnsi" w:cstheme="minorHAnsi"/>
            <w:sz w:val="24"/>
            <w:szCs w:val="24"/>
          </w:rPr>
          <w:delText>žiadosti</w:delText>
        </w:r>
        <w:r w:rsidR="00972BFA" w:rsidRPr="00B71069" w:rsidDel="006A7A51">
          <w:rPr>
            <w:rFonts w:asciiTheme="minorHAnsi" w:eastAsia="Times New Roman" w:hAnsiTheme="minorHAnsi" w:cstheme="minorHAnsi"/>
            <w:sz w:val="24"/>
            <w:szCs w:val="24"/>
            <w:lang w:eastAsia="sk-SK"/>
          </w:rPr>
          <w:delText xml:space="preserve">) ak je to relevantné s uvedením ustanovenia o  povinnosti tretej osoby (právnická, fyzická osoba) uchovávať všetku dokumentáciu k výdavku a strpieť výkon kontroly/auditu súvisiaceho s dodávaným tovarom </w:delText>
        </w:r>
        <w:r w:rsidR="00972BFA" w:rsidRPr="00B71069" w:rsidDel="006A7A51">
          <w:rPr>
            <w:rFonts w:asciiTheme="minorHAnsi" w:hAnsiTheme="minorHAnsi" w:cstheme="minorHAnsi"/>
            <w:sz w:val="24"/>
            <w:szCs w:val="24"/>
          </w:rPr>
          <w:delText xml:space="preserve">určeného na </w:delText>
        </w:r>
      </w:del>
    </w:p>
    <w:p w14:paraId="23A7809F" w14:textId="77777777" w:rsidR="00B71069" w:rsidRPr="0023493E" w:rsidDel="0023493E" w:rsidRDefault="00B71069" w:rsidP="00F36DFF">
      <w:pPr>
        <w:pStyle w:val="Odsekzoznamu"/>
        <w:numPr>
          <w:ilvl w:val="0"/>
          <w:numId w:val="2"/>
        </w:numPr>
        <w:spacing w:line="240" w:lineRule="auto"/>
        <w:ind w:left="1134"/>
        <w:jc w:val="both"/>
        <w:rPr>
          <w:del w:id="68" w:author="Bagiová Tatiana" w:date="2026-01-29T13:52:00Z" w16du:dateUtc="2026-01-29T12:52:00Z"/>
          <w:rFonts w:asciiTheme="minorHAnsi" w:eastAsia="Times New Roman" w:hAnsiTheme="minorHAnsi" w:cstheme="minorHAnsi"/>
          <w:sz w:val="24"/>
          <w:szCs w:val="24"/>
          <w:lang w:eastAsia="sk-SK"/>
          <w:rPrChange w:id="69" w:author="Bagiová Tatiana" w:date="2026-01-29T13:52:00Z" w16du:dateUtc="2026-01-29T12:52:00Z">
            <w:rPr>
              <w:del w:id="70" w:author="Bagiová Tatiana" w:date="2026-01-29T13:52:00Z" w16du:dateUtc="2026-01-29T12:52:00Z"/>
            </w:rPr>
          </w:rPrChange>
        </w:rPr>
      </w:pPr>
    </w:p>
    <w:p w14:paraId="6BFE2090" w14:textId="77777777" w:rsidR="00B71069" w:rsidRPr="00B71069" w:rsidDel="009A0B26" w:rsidRDefault="00B71069" w:rsidP="00F36DFF">
      <w:pPr>
        <w:pStyle w:val="Odsekzoznamu"/>
        <w:numPr>
          <w:ilvl w:val="0"/>
          <w:numId w:val="2"/>
        </w:numPr>
        <w:spacing w:line="240" w:lineRule="auto"/>
        <w:ind w:left="1134"/>
        <w:jc w:val="both"/>
        <w:rPr>
          <w:del w:id="71" w:author="Bagiová Tatiana" w:date="2026-01-29T14:27:00Z" w16du:dateUtc="2026-01-29T13:27:00Z"/>
        </w:rPr>
      </w:pPr>
    </w:p>
    <w:p w14:paraId="0F341520" w14:textId="05B3576F" w:rsidR="00972BFA" w:rsidRPr="009A0B26" w:rsidDel="00F710A6" w:rsidRDefault="00F17246" w:rsidP="00F36DFF">
      <w:pPr>
        <w:pStyle w:val="Odsekzoznamu"/>
        <w:numPr>
          <w:ilvl w:val="0"/>
          <w:numId w:val="2"/>
        </w:numPr>
        <w:spacing w:line="240" w:lineRule="auto"/>
        <w:ind w:left="1134"/>
        <w:jc w:val="both"/>
        <w:rPr>
          <w:del w:id="72" w:author="Bagiová Tatiana" w:date="2026-01-29T13:51:00Z" w16du:dateUtc="2026-01-29T12:51:00Z"/>
          <w:rFonts w:eastAsia="Times New Roman" w:cstheme="minorHAnsi"/>
          <w:sz w:val="24"/>
          <w:szCs w:val="24"/>
          <w:lang w:eastAsia="sk-SK"/>
          <w:rPrChange w:id="73" w:author="Bagiová Tatiana" w:date="2026-01-29T14:27:00Z" w16du:dateUtc="2026-01-29T13:27:00Z">
            <w:rPr>
              <w:del w:id="74" w:author="Bagiová Tatiana" w:date="2026-01-29T13:51:00Z" w16du:dateUtc="2026-01-29T12:51:00Z"/>
              <w:lang w:eastAsia="sk-SK"/>
            </w:rPr>
          </w:rPrChange>
        </w:rPr>
      </w:pPr>
      <w:del w:id="75" w:author="Bagiová Tatiana" w:date="2026-01-29T13:51:00Z" w16du:dateUtc="2026-01-29T12:51:00Z">
        <w:r w:rsidRPr="009A0B26" w:rsidDel="00F710A6">
          <w:rPr>
            <w:rFonts w:cstheme="minorHAnsi"/>
            <w:sz w:val="24"/>
            <w:szCs w:val="24"/>
            <w:rPrChange w:id="76" w:author="Bagiová Tatiana" w:date="2026-01-29T14:27:00Z" w16du:dateUtc="2026-01-29T13:27:00Z">
              <w:rPr/>
            </w:rPrChange>
          </w:rPr>
          <w:delText>............................</w:delText>
        </w:r>
        <w:r w:rsidR="00972BFA" w:rsidRPr="009A0B26" w:rsidDel="00F710A6">
          <w:rPr>
            <w:rFonts w:eastAsia="Times New Roman" w:cstheme="minorHAnsi"/>
            <w:sz w:val="24"/>
            <w:szCs w:val="24"/>
            <w:lang w:eastAsia="sk-SK"/>
            <w:rPrChange w:id="77" w:author="Bagiová Tatiana" w:date="2026-01-29T14:27:00Z" w16du:dateUtc="2026-01-29T13:27:00Z">
              <w:rPr>
                <w:lang w:eastAsia="sk-SK"/>
              </w:rPr>
            </w:rPrChange>
          </w:rPr>
          <w:delText xml:space="preserve"> a to oprávnenými osobami na výkon tejto kontroly/auditu a poskytnúť im všetku potrebnú súčinnosť</w:delText>
        </w:r>
        <w:r w:rsidR="007F7E41" w:rsidRPr="009A0B26" w:rsidDel="00F710A6">
          <w:rPr>
            <w:rFonts w:eastAsia="Times New Roman" w:cstheme="minorHAnsi"/>
            <w:sz w:val="24"/>
            <w:szCs w:val="24"/>
            <w:lang w:eastAsia="sk-SK"/>
            <w:rPrChange w:id="78" w:author="Bagiová Tatiana" w:date="2026-01-29T14:27:00Z" w16du:dateUtc="2026-01-29T13:27:00Z">
              <w:rPr>
                <w:lang w:eastAsia="sk-SK"/>
              </w:rPr>
            </w:rPrChange>
          </w:rPr>
          <w:delText>.</w:delText>
        </w:r>
      </w:del>
    </w:p>
    <w:p w14:paraId="5C1B13D0" w14:textId="77777777" w:rsidR="007F7E41" w:rsidRPr="00B71069" w:rsidRDefault="007F7E41" w:rsidP="00F36DFF">
      <w:pPr>
        <w:pStyle w:val="Odsekzoznamu"/>
        <w:numPr>
          <w:ilvl w:val="0"/>
          <w:numId w:val="2"/>
        </w:numPr>
        <w:spacing w:line="240" w:lineRule="auto"/>
        <w:ind w:left="1134"/>
        <w:jc w:val="both"/>
      </w:pPr>
    </w:p>
    <w:p w14:paraId="15D3EC54" w14:textId="7C0D8C38" w:rsidR="00972BFA" w:rsidRPr="00B71069" w:rsidRDefault="00972BFA" w:rsidP="00972BFA">
      <w:pPr>
        <w:jc w:val="both"/>
        <w:rPr>
          <w:rFonts w:cstheme="minorHAnsi"/>
          <w:b/>
          <w:sz w:val="24"/>
          <w:szCs w:val="24"/>
        </w:rPr>
      </w:pPr>
      <w:r w:rsidRPr="00B71069">
        <w:rPr>
          <w:rFonts w:cstheme="minorHAnsi"/>
          <w:b/>
          <w:sz w:val="24"/>
          <w:szCs w:val="24"/>
        </w:rPr>
        <w:t>Neoprávnenými výdavkami sú vš</w:t>
      </w:r>
      <w:r w:rsidR="007F7E41" w:rsidRPr="00B71069">
        <w:rPr>
          <w:rFonts w:cstheme="minorHAnsi"/>
          <w:b/>
          <w:sz w:val="24"/>
          <w:szCs w:val="24"/>
        </w:rPr>
        <w:t>etky výdavky, ktoré vznikli pred podaním žiadosti o</w:t>
      </w:r>
      <w:r w:rsidR="001C1E16">
        <w:rPr>
          <w:rFonts w:cstheme="minorHAnsi"/>
          <w:b/>
          <w:sz w:val="24"/>
          <w:szCs w:val="24"/>
        </w:rPr>
        <w:t> finančný prostriedok z príspevku</w:t>
      </w:r>
      <w:ins w:id="79" w:author="Bagiová Tatiana" w:date="2026-01-30T10:08:00Z" w16du:dateUtc="2026-01-30T09:08:00Z">
        <w:r w:rsidR="0041229E">
          <w:rPr>
            <w:rFonts w:cstheme="minorHAnsi"/>
            <w:b/>
            <w:sz w:val="24"/>
            <w:szCs w:val="24"/>
          </w:rPr>
          <w:t xml:space="preserve"> a</w:t>
        </w:r>
      </w:ins>
      <w:ins w:id="80" w:author="Bagiová Tatiana" w:date="2026-01-30T10:09:00Z" w16du:dateUtc="2026-01-30T09:09:00Z">
        <w:r w:rsidR="0041229E">
          <w:rPr>
            <w:rFonts w:cstheme="minorHAnsi"/>
            <w:b/>
            <w:sz w:val="24"/>
            <w:szCs w:val="24"/>
          </w:rPr>
          <w:t> </w:t>
        </w:r>
      </w:ins>
      <w:ins w:id="81" w:author="Bagiová Tatiana" w:date="2026-01-30T10:08:00Z" w16du:dateUtc="2026-01-30T09:08:00Z">
        <w:r w:rsidR="0041229E">
          <w:rPr>
            <w:rFonts w:cstheme="minorHAnsi"/>
            <w:b/>
            <w:sz w:val="24"/>
            <w:szCs w:val="24"/>
          </w:rPr>
          <w:t xml:space="preserve">nespĺňajú </w:t>
        </w:r>
      </w:ins>
      <w:ins w:id="82" w:author="Bagiová Tatiana" w:date="2026-01-30T10:09:00Z" w16du:dateUtc="2026-01-30T09:09:00Z">
        <w:r w:rsidR="0041229E">
          <w:rPr>
            <w:rFonts w:cstheme="minorHAnsi"/>
            <w:b/>
            <w:sz w:val="24"/>
            <w:szCs w:val="24"/>
          </w:rPr>
          <w:t>podmienky oprávnenosti stanovené vyzvaním</w:t>
        </w:r>
      </w:ins>
      <w:r w:rsidR="001C1E16">
        <w:rPr>
          <w:rFonts w:cstheme="minorHAnsi"/>
          <w:b/>
          <w:sz w:val="24"/>
          <w:szCs w:val="24"/>
        </w:rPr>
        <w:t>.</w:t>
      </w:r>
    </w:p>
    <w:p w14:paraId="7E1E1D37" w14:textId="5EFFAD24" w:rsidR="00972BFA" w:rsidRPr="00B71069" w:rsidDel="009A0B26" w:rsidRDefault="00972BFA" w:rsidP="00972BFA">
      <w:pPr>
        <w:pStyle w:val="Nadpis2"/>
        <w:spacing w:before="240" w:after="120"/>
        <w:rPr>
          <w:del w:id="83" w:author="Bagiová Tatiana" w:date="2026-01-29T14:29:00Z" w16du:dateUtc="2026-01-29T13:29:00Z"/>
          <w:rFonts w:asciiTheme="minorHAnsi" w:hAnsiTheme="minorHAnsi" w:cstheme="minorHAnsi"/>
          <w:b/>
          <w:sz w:val="24"/>
          <w:szCs w:val="24"/>
        </w:rPr>
      </w:pPr>
      <w:del w:id="84" w:author="Bagiová Tatiana" w:date="2026-01-29T14:29:00Z" w16du:dateUtc="2026-01-29T13:29:00Z">
        <w:r w:rsidRPr="00B71069" w:rsidDel="009A0B26">
          <w:rPr>
            <w:rFonts w:asciiTheme="minorHAnsi" w:hAnsiTheme="minorHAnsi" w:cstheme="minorHAnsi"/>
            <w:b/>
            <w:sz w:val="24"/>
            <w:szCs w:val="24"/>
          </w:rPr>
          <w:delText>Zoznam oprávnených výdavkov</w:delText>
        </w:r>
      </w:del>
    </w:p>
    <w:p w14:paraId="6453CADA" w14:textId="2EEA16C8" w:rsidR="00972BFA" w:rsidRPr="00B71069" w:rsidRDefault="00972BFA" w:rsidP="00972BFA">
      <w:pPr>
        <w:jc w:val="both"/>
        <w:rPr>
          <w:rFonts w:eastAsia="Symbol" w:cstheme="minorHAnsi"/>
          <w:bCs/>
          <w:color w:val="000000"/>
          <w:sz w:val="24"/>
          <w:szCs w:val="24"/>
        </w:rPr>
      </w:pPr>
      <w:r w:rsidRPr="00B71069">
        <w:rPr>
          <w:rFonts w:eastAsia="Symbol" w:cstheme="minorHAnsi"/>
          <w:b/>
          <w:bCs/>
          <w:color w:val="000000"/>
          <w:sz w:val="24"/>
          <w:szCs w:val="24"/>
        </w:rPr>
        <w:t xml:space="preserve">Oprávnené výdavky uvádzané nižšie majú slúžiť na </w:t>
      </w:r>
      <w:ins w:id="85" w:author="Bagiová Tatiana" w:date="2026-01-29T13:57:00Z" w16du:dateUtc="2026-01-29T12:57:00Z">
        <w:r w:rsidR="005C7348" w:rsidRPr="00F45CB4">
          <w:rPr>
            <w:rFonts w:cstheme="minorHAnsi"/>
            <w:bCs/>
            <w:sz w:val="24"/>
          </w:rPr>
          <w:t>obnovu a modernizáciu materiálno-technického vybavenia</w:t>
        </w:r>
      </w:ins>
      <w:del w:id="86" w:author="Bagiová Tatiana" w:date="2026-01-29T13:57:00Z" w16du:dateUtc="2026-01-29T12:57:00Z">
        <w:r w:rsidR="007F7E41" w:rsidRPr="00B71069" w:rsidDel="005C7348">
          <w:rPr>
            <w:rFonts w:eastAsia="Symbol" w:cstheme="minorHAnsi"/>
            <w:b/>
            <w:bCs/>
            <w:color w:val="000000"/>
            <w:sz w:val="24"/>
            <w:szCs w:val="24"/>
          </w:rPr>
          <w:delText xml:space="preserve">......................................................... </w:delText>
        </w:r>
      </w:del>
      <w:ins w:id="87" w:author="Bagiová Tatiana" w:date="2026-01-29T14:31:00Z" w16du:dateUtc="2026-01-29T13:31:00Z">
        <w:r w:rsidR="002615E7">
          <w:rPr>
            <w:rFonts w:eastAsia="Symbol" w:cstheme="minorHAnsi"/>
            <w:b/>
            <w:bCs/>
            <w:color w:val="000000"/>
            <w:sz w:val="24"/>
            <w:szCs w:val="24"/>
          </w:rPr>
          <w:t>:</w:t>
        </w:r>
      </w:ins>
      <w:del w:id="88" w:author="Bagiová Tatiana" w:date="2026-01-29T14:31:00Z" w16du:dateUtc="2026-01-29T13:31:00Z">
        <w:r w:rsidR="007F7E41" w:rsidRPr="00B71069" w:rsidDel="002615E7">
          <w:rPr>
            <w:rFonts w:eastAsia="Symbol" w:cstheme="minorHAnsi"/>
            <w:b/>
            <w:bCs/>
            <w:color w:val="000000"/>
            <w:sz w:val="24"/>
            <w:szCs w:val="24"/>
          </w:rPr>
          <w:delText>.</w:delText>
        </w:r>
      </w:del>
      <w:r w:rsidR="007F7E41" w:rsidRPr="00B71069">
        <w:rPr>
          <w:rFonts w:eastAsia="Symbol" w:cstheme="minorHAnsi"/>
          <w:b/>
          <w:bCs/>
          <w:color w:val="000000"/>
          <w:sz w:val="24"/>
          <w:szCs w:val="24"/>
        </w:rPr>
        <w:t xml:space="preserve"> </w:t>
      </w:r>
    </w:p>
    <w:p w14:paraId="7D9A0168" w14:textId="3B9D1C6F" w:rsidR="00972BFA" w:rsidRPr="004A0886" w:rsidRDefault="00972BFA" w:rsidP="00972BFA">
      <w:pPr>
        <w:spacing w:after="0"/>
        <w:jc w:val="both"/>
        <w:rPr>
          <w:rFonts w:eastAsia="Symbol" w:cstheme="minorHAnsi"/>
          <w:bCs/>
          <w:color w:val="000000"/>
          <w:sz w:val="24"/>
          <w:szCs w:val="24"/>
        </w:rPr>
      </w:pPr>
      <w:r w:rsidRPr="004A0886">
        <w:rPr>
          <w:rFonts w:eastAsia="Symbol" w:cstheme="minorHAnsi"/>
          <w:b/>
          <w:bCs/>
          <w:color w:val="000000"/>
          <w:sz w:val="24"/>
          <w:szCs w:val="24"/>
        </w:rPr>
        <w:t>Samostatné hnuteľné veci (022)</w:t>
      </w:r>
      <w:r w:rsidRPr="004A0886">
        <w:rPr>
          <w:rFonts w:eastAsia="Symbol" w:cstheme="minorHAnsi"/>
          <w:bCs/>
          <w:color w:val="000000"/>
          <w:sz w:val="24"/>
          <w:szCs w:val="24"/>
        </w:rPr>
        <w:t xml:space="preserve"> – Výdavky uvedené v tejto triede sú určené hlavne pre zdravotnícke zariadenia. Jedná sa o výdavky v súvislosti s výkonom poskytovania zdravotnej starostlivosti, ktorými sú</w:t>
      </w:r>
      <w:ins w:id="89" w:author="Bagiová Tatiana" w:date="2026-01-29T13:58:00Z" w16du:dateUtc="2026-01-29T12:58:00Z">
        <w:r w:rsidR="00983FE2">
          <w:rPr>
            <w:rFonts w:eastAsia="Symbol" w:cstheme="minorHAnsi"/>
            <w:bCs/>
            <w:color w:val="000000"/>
            <w:sz w:val="24"/>
            <w:szCs w:val="24"/>
          </w:rPr>
          <w:t xml:space="preserve"> prístroje podľa prílohy č. 3 napr.</w:t>
        </w:r>
      </w:ins>
      <w:r w:rsidRPr="004A0886">
        <w:rPr>
          <w:rFonts w:eastAsia="Symbol" w:cstheme="minorHAnsi"/>
          <w:bCs/>
          <w:color w:val="000000"/>
          <w:sz w:val="24"/>
          <w:szCs w:val="24"/>
        </w:rPr>
        <w:t>:</w:t>
      </w:r>
    </w:p>
    <w:p w14:paraId="1834E86C" w14:textId="4A5C11F8" w:rsidR="00972BFA" w:rsidRPr="004A0886" w:rsidRDefault="007F7E41" w:rsidP="00DB32F4">
      <w:pPr>
        <w:pStyle w:val="Odsekzoznamu"/>
        <w:numPr>
          <w:ilvl w:val="0"/>
          <w:numId w:val="2"/>
        </w:numPr>
        <w:spacing w:line="240" w:lineRule="auto"/>
        <w:jc w:val="both"/>
        <w:rPr>
          <w:rFonts w:asciiTheme="minorHAnsi" w:eastAsia="Symbol" w:hAnsiTheme="minorHAnsi" w:cstheme="minorHAnsi"/>
          <w:bCs/>
          <w:color w:val="000000"/>
          <w:sz w:val="24"/>
          <w:szCs w:val="24"/>
        </w:rPr>
      </w:pPr>
      <w:del w:id="90" w:author="Bagiová Tatiana" w:date="2026-01-29T14:00:00Z" w16du:dateUtc="2026-01-29T13:00:00Z">
        <w:r w:rsidRPr="004A0886" w:rsidDel="002B15FC">
          <w:rPr>
            <w:rFonts w:asciiTheme="minorHAnsi" w:hAnsiTheme="minorHAnsi" w:cstheme="minorHAnsi"/>
            <w:color w:val="000000"/>
            <w:sz w:val="24"/>
            <w:szCs w:val="24"/>
          </w:rPr>
          <w:delText>...............................</w:delText>
        </w:r>
        <w:r w:rsidR="00972BFA" w:rsidRPr="004A0886" w:rsidDel="002B15FC">
          <w:rPr>
            <w:rFonts w:asciiTheme="minorHAnsi" w:hAnsiTheme="minorHAnsi" w:cstheme="minorHAnsi"/>
            <w:color w:val="000000"/>
            <w:sz w:val="24"/>
            <w:szCs w:val="24"/>
          </w:rPr>
          <w:delText>,</w:delText>
        </w:r>
      </w:del>
      <w:ins w:id="91" w:author="Bagiová Tatiana" w:date="2026-01-29T14:00:00Z" w16du:dateUtc="2026-01-29T13:00:00Z">
        <w:r w:rsidR="002B15FC">
          <w:rPr>
            <w:rFonts w:asciiTheme="minorHAnsi" w:hAnsiTheme="minorHAnsi" w:cstheme="minorHAnsi"/>
            <w:color w:val="000000"/>
            <w:sz w:val="24"/>
            <w:szCs w:val="24"/>
          </w:rPr>
          <w:t xml:space="preserve">prenosný </w:t>
        </w:r>
        <w:r w:rsidR="002B74C1">
          <w:rPr>
            <w:rFonts w:asciiTheme="minorHAnsi" w:hAnsiTheme="minorHAnsi" w:cstheme="minorHAnsi"/>
            <w:color w:val="000000"/>
            <w:sz w:val="24"/>
            <w:szCs w:val="24"/>
          </w:rPr>
          <w:t>USG prístroj</w:t>
        </w:r>
        <w:r w:rsidR="002B15FC" w:rsidRPr="004A0886">
          <w:rPr>
            <w:rFonts w:asciiTheme="minorHAnsi" w:hAnsiTheme="minorHAnsi" w:cstheme="minorHAnsi"/>
            <w:color w:val="000000"/>
            <w:sz w:val="24"/>
            <w:szCs w:val="24"/>
          </w:rPr>
          <w:t>,</w:t>
        </w:r>
      </w:ins>
    </w:p>
    <w:p w14:paraId="40C5319B" w14:textId="51DB0DB2" w:rsidR="00972BFA" w:rsidRPr="004A0886" w:rsidRDefault="00D3513A" w:rsidP="00DB32F4">
      <w:pPr>
        <w:pStyle w:val="Odsekzoznamu"/>
        <w:numPr>
          <w:ilvl w:val="0"/>
          <w:numId w:val="2"/>
        </w:numPr>
        <w:spacing w:line="240" w:lineRule="auto"/>
        <w:jc w:val="both"/>
        <w:rPr>
          <w:rFonts w:asciiTheme="minorHAnsi" w:eastAsia="Symbol" w:hAnsiTheme="minorHAnsi" w:cstheme="minorHAnsi"/>
          <w:bCs/>
          <w:color w:val="000000"/>
          <w:sz w:val="24"/>
          <w:szCs w:val="24"/>
        </w:rPr>
      </w:pPr>
      <w:ins w:id="92" w:author="Bagiová Tatiana" w:date="2026-01-29T14:02:00Z" w16du:dateUtc="2026-01-29T13:02:00Z">
        <w:r w:rsidRPr="00D3513A">
          <w:rPr>
            <w:rFonts w:asciiTheme="minorHAnsi" w:hAnsiTheme="minorHAnsi" w:cstheme="minorHAnsi"/>
            <w:color w:val="000000"/>
            <w:sz w:val="24"/>
            <w:szCs w:val="24"/>
          </w:rPr>
          <w:t xml:space="preserve">digitálny </w:t>
        </w:r>
        <w:proofErr w:type="spellStart"/>
        <w:r w:rsidRPr="00D3513A">
          <w:rPr>
            <w:rFonts w:asciiTheme="minorHAnsi" w:hAnsiTheme="minorHAnsi" w:cstheme="minorHAnsi"/>
            <w:color w:val="000000"/>
            <w:sz w:val="24"/>
            <w:szCs w:val="24"/>
          </w:rPr>
          <w:t>videodermatoskop</w:t>
        </w:r>
      </w:ins>
      <w:proofErr w:type="spellEnd"/>
      <w:del w:id="93" w:author="Bagiová Tatiana" w:date="2026-01-29T14:02:00Z" w16du:dateUtc="2026-01-29T13:02:00Z">
        <w:r w:rsidR="007A67E9" w:rsidRPr="004A0886" w:rsidDel="00D3513A">
          <w:rPr>
            <w:rFonts w:asciiTheme="minorHAnsi" w:hAnsiTheme="minorHAnsi" w:cstheme="minorHAnsi"/>
            <w:color w:val="000000"/>
            <w:sz w:val="24"/>
            <w:szCs w:val="24"/>
          </w:rPr>
          <w:delText>..............................</w:delText>
        </w:r>
        <w:r w:rsidR="007F7E41" w:rsidRPr="004A0886" w:rsidDel="00D3513A">
          <w:rPr>
            <w:rFonts w:asciiTheme="minorHAnsi" w:hAnsiTheme="minorHAnsi" w:cstheme="minorHAnsi"/>
            <w:color w:val="000000"/>
            <w:sz w:val="24"/>
            <w:szCs w:val="24"/>
          </w:rPr>
          <w:delText>.</w:delText>
        </w:r>
      </w:del>
      <w:r w:rsidR="00972BFA" w:rsidRPr="004A0886">
        <w:rPr>
          <w:rFonts w:asciiTheme="minorHAnsi" w:hAnsiTheme="minorHAnsi" w:cstheme="minorHAnsi"/>
          <w:color w:val="000000"/>
          <w:sz w:val="24"/>
          <w:szCs w:val="24"/>
        </w:rPr>
        <w:t>,</w:t>
      </w:r>
    </w:p>
    <w:p w14:paraId="680CCDE4" w14:textId="53DD1BAC" w:rsidR="00972BFA" w:rsidRPr="009A0B26" w:rsidRDefault="00B85240" w:rsidP="00DB32F4">
      <w:pPr>
        <w:pStyle w:val="Odsekzoznamu"/>
        <w:numPr>
          <w:ilvl w:val="0"/>
          <w:numId w:val="2"/>
        </w:numPr>
        <w:spacing w:line="240" w:lineRule="auto"/>
        <w:jc w:val="both"/>
        <w:rPr>
          <w:rFonts w:asciiTheme="minorHAnsi" w:eastAsia="Symbol" w:hAnsiTheme="minorHAnsi" w:cstheme="minorHAnsi"/>
          <w:bCs/>
          <w:color w:val="000000"/>
          <w:sz w:val="24"/>
          <w:szCs w:val="24"/>
        </w:rPr>
      </w:pPr>
      <w:ins w:id="94" w:author="Bagiová Tatiana" w:date="2026-01-29T14:15:00Z" w16du:dateUtc="2026-01-29T13:15:00Z">
        <w:r w:rsidRPr="009A0B26">
          <w:rPr>
            <w:rFonts w:asciiTheme="minorHAnsi" w:hAnsiTheme="minorHAnsi" w:cstheme="minorHAnsi"/>
            <w:color w:val="000000"/>
            <w:sz w:val="24"/>
            <w:szCs w:val="24"/>
          </w:rPr>
          <w:t>c</w:t>
        </w:r>
      </w:ins>
      <w:ins w:id="95" w:author="Bagiová Tatiana" w:date="2026-01-29T14:07:00Z" w16du:dateUtc="2026-01-29T13:07:00Z">
        <w:r w:rsidR="005A706D" w:rsidRPr="009A0B26">
          <w:rPr>
            <w:rFonts w:asciiTheme="minorHAnsi" w:hAnsiTheme="minorHAnsi" w:cstheme="minorHAnsi"/>
            <w:color w:val="000000"/>
            <w:sz w:val="24"/>
            <w:szCs w:val="24"/>
          </w:rPr>
          <w:t>hladiace zariadenie na skladovanie konce</w:t>
        </w:r>
        <w:r w:rsidR="00D64DAB" w:rsidRPr="009A0B26">
          <w:rPr>
            <w:rFonts w:asciiTheme="minorHAnsi" w:hAnsiTheme="minorHAnsi" w:cstheme="minorHAnsi"/>
            <w:color w:val="000000"/>
            <w:sz w:val="24"/>
            <w:szCs w:val="24"/>
          </w:rPr>
          <w:t>n</w:t>
        </w:r>
        <w:r w:rsidR="005A706D" w:rsidRPr="009A0B26">
          <w:rPr>
            <w:rFonts w:asciiTheme="minorHAnsi" w:hAnsiTheme="minorHAnsi" w:cstheme="minorHAnsi"/>
            <w:color w:val="000000"/>
            <w:sz w:val="24"/>
            <w:szCs w:val="24"/>
          </w:rPr>
          <w:t>trátov koagulačných faktorov s monitorovanou teplotou</w:t>
        </w:r>
      </w:ins>
      <w:del w:id="96" w:author="Bagiová Tatiana" w:date="2026-01-29T14:07:00Z" w16du:dateUtc="2026-01-29T13:07:00Z">
        <w:r w:rsidR="007F7E41" w:rsidRPr="009A0B26" w:rsidDel="005A706D">
          <w:rPr>
            <w:rFonts w:asciiTheme="minorHAnsi" w:hAnsiTheme="minorHAnsi" w:cstheme="minorHAnsi"/>
            <w:color w:val="000000"/>
            <w:sz w:val="24"/>
            <w:szCs w:val="24"/>
          </w:rPr>
          <w:delText>...............................</w:delText>
        </w:r>
      </w:del>
      <w:r w:rsidR="00972BFA" w:rsidRPr="009A0B26">
        <w:rPr>
          <w:rFonts w:asciiTheme="minorHAnsi" w:hAnsiTheme="minorHAnsi" w:cstheme="minorHAnsi"/>
          <w:color w:val="000000"/>
          <w:sz w:val="24"/>
          <w:szCs w:val="24"/>
        </w:rPr>
        <w:t>,</w:t>
      </w:r>
    </w:p>
    <w:p w14:paraId="4E4381B6" w14:textId="747706DF" w:rsidR="00972BFA" w:rsidRPr="00DB32F4" w:rsidDel="009A0B26" w:rsidRDefault="00BE3958">
      <w:pPr>
        <w:pStyle w:val="Odsekzoznamu"/>
        <w:numPr>
          <w:ilvl w:val="0"/>
          <w:numId w:val="2"/>
        </w:numPr>
        <w:spacing w:line="240" w:lineRule="auto"/>
        <w:jc w:val="both"/>
        <w:rPr>
          <w:del w:id="97" w:author="Bagiová Tatiana" w:date="2026-01-29T14:27:00Z" w16du:dateUtc="2026-01-29T13:27:00Z"/>
          <w:rFonts w:asciiTheme="minorHAnsi" w:eastAsia="Symbol" w:hAnsiTheme="minorHAnsi" w:cstheme="minorHAnsi"/>
          <w:bCs/>
          <w:color w:val="000000"/>
          <w:sz w:val="24"/>
          <w:szCs w:val="24"/>
        </w:rPr>
        <w:pPrChange w:id="98" w:author="Bagiová Tatiana" w:date="2026-01-29T14:28:00Z" w16du:dateUtc="2026-01-29T13:28:00Z">
          <w:pPr>
            <w:pStyle w:val="Odsekzoznamu"/>
            <w:numPr>
              <w:numId w:val="2"/>
            </w:numPr>
            <w:ind w:hanging="360"/>
            <w:jc w:val="both"/>
          </w:pPr>
        </w:pPrChange>
      </w:pPr>
      <w:proofErr w:type="spellStart"/>
      <w:ins w:id="99" w:author="Bagiová Tatiana" w:date="2026-01-29T14:09:00Z" w16du:dateUtc="2026-01-29T13:09:00Z">
        <w:r w:rsidRPr="00DB32F4">
          <w:rPr>
            <w:rFonts w:asciiTheme="minorHAnsi" w:hAnsiTheme="minorHAnsi" w:cstheme="minorHAnsi"/>
            <w:color w:val="000000"/>
            <w:sz w:val="24"/>
            <w:szCs w:val="24"/>
          </w:rPr>
          <w:t>kolposkop</w:t>
        </w:r>
      </w:ins>
      <w:proofErr w:type="spellEnd"/>
      <w:del w:id="100" w:author="Bagiová Tatiana" w:date="2026-01-29T14:09:00Z" w16du:dateUtc="2026-01-29T13:09:00Z">
        <w:r w:rsidR="007F7E41" w:rsidRPr="00DB32F4" w:rsidDel="00BE3958">
          <w:rPr>
            <w:rFonts w:asciiTheme="minorHAnsi" w:hAnsiTheme="minorHAnsi" w:cstheme="minorHAnsi"/>
            <w:color w:val="000000"/>
            <w:sz w:val="24"/>
            <w:szCs w:val="24"/>
          </w:rPr>
          <w:delText>...............................</w:delText>
        </w:r>
      </w:del>
      <w:ins w:id="101" w:author="Bagiová Tatiana" w:date="2026-01-29T14:21:00Z" w16du:dateUtc="2026-01-29T13:21:00Z">
        <w:r w:rsidR="00DB2C2B" w:rsidRPr="00DB32F4">
          <w:rPr>
            <w:rFonts w:asciiTheme="minorHAnsi" w:hAnsiTheme="minorHAnsi" w:cstheme="minorHAnsi"/>
            <w:color w:val="000000"/>
            <w:sz w:val="24"/>
            <w:szCs w:val="24"/>
          </w:rPr>
          <w:t>.</w:t>
        </w:r>
      </w:ins>
      <w:del w:id="102" w:author="Bagiová Tatiana" w:date="2026-01-29T14:21:00Z" w16du:dateUtc="2026-01-29T13:21:00Z">
        <w:r w:rsidR="00972BFA" w:rsidRPr="00DB32F4" w:rsidDel="00DB2C2B">
          <w:rPr>
            <w:rFonts w:asciiTheme="minorHAnsi" w:hAnsiTheme="minorHAnsi" w:cstheme="minorHAnsi"/>
            <w:color w:val="000000"/>
            <w:sz w:val="24"/>
            <w:szCs w:val="24"/>
          </w:rPr>
          <w:delText>,</w:delText>
        </w:r>
      </w:del>
    </w:p>
    <w:p w14:paraId="0ED413D0" w14:textId="77777777" w:rsidR="00972BFA" w:rsidRPr="00DB32F4" w:rsidRDefault="00972BFA" w:rsidP="00DB32F4">
      <w:pPr>
        <w:pStyle w:val="Odsekzoznamu"/>
        <w:numPr>
          <w:ilvl w:val="0"/>
          <w:numId w:val="2"/>
        </w:numPr>
        <w:spacing w:line="240" w:lineRule="auto"/>
        <w:jc w:val="both"/>
        <w:rPr>
          <w:rFonts w:eastAsia="Symbol" w:cstheme="minorHAnsi"/>
          <w:bCs/>
          <w:color w:val="000000"/>
          <w:sz w:val="24"/>
          <w:szCs w:val="24"/>
        </w:rPr>
      </w:pPr>
    </w:p>
    <w:p w14:paraId="7908CD3A" w14:textId="77777777" w:rsidR="00972BFA" w:rsidRPr="004A0886" w:rsidRDefault="00972BFA" w:rsidP="00972BFA">
      <w:pPr>
        <w:spacing w:before="120" w:after="60"/>
        <w:rPr>
          <w:rFonts w:cstheme="minorHAnsi"/>
          <w:sz w:val="24"/>
          <w:szCs w:val="24"/>
        </w:rPr>
      </w:pPr>
      <w:r w:rsidRPr="009A0B26">
        <w:rPr>
          <w:rFonts w:eastAsia="Symbol" w:cstheme="minorHAnsi"/>
          <w:b/>
          <w:bCs/>
          <w:color w:val="000000"/>
          <w:sz w:val="24"/>
          <w:szCs w:val="24"/>
        </w:rPr>
        <w:t>Tovary a</w:t>
      </w:r>
      <w:r w:rsidRPr="004A0886">
        <w:rPr>
          <w:rFonts w:eastAsia="Symbol" w:cstheme="minorHAnsi"/>
          <w:b/>
          <w:bCs/>
          <w:color w:val="000000"/>
          <w:sz w:val="24"/>
          <w:szCs w:val="24"/>
        </w:rPr>
        <w:t xml:space="preserve"> služby (112) </w:t>
      </w:r>
      <w:r w:rsidRPr="004A0886">
        <w:rPr>
          <w:rFonts w:eastAsia="Symbol" w:cstheme="minorHAnsi"/>
          <w:color w:val="000000"/>
          <w:sz w:val="24"/>
          <w:szCs w:val="24"/>
        </w:rPr>
        <w:t>– Táto kategória zahŕňa platby za tovary a služby a materiál, a to najmä:</w:t>
      </w:r>
    </w:p>
    <w:p w14:paraId="61B632E3" w14:textId="1E8E2F3A" w:rsidR="00972BFA" w:rsidRPr="004A0886" w:rsidRDefault="00972BFA" w:rsidP="00DB32F4">
      <w:pPr>
        <w:pStyle w:val="Odsekzoznamu"/>
        <w:numPr>
          <w:ilvl w:val="0"/>
          <w:numId w:val="2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A0886">
        <w:rPr>
          <w:rFonts w:asciiTheme="minorHAnsi" w:hAnsiTheme="minorHAnsi" w:cstheme="minorHAnsi"/>
          <w:color w:val="000000"/>
          <w:sz w:val="24"/>
          <w:szCs w:val="24"/>
        </w:rPr>
        <w:t>špeciálne a prevádzkové stroje, prístroje, zariadenie, technika a náradie - meracie, monitorovacie, zdravotnícke stroje prístroje, zariadenia, technika a náradie a pod.</w:t>
      </w:r>
      <w:ins w:id="103" w:author="Bagiová Tatiana" w:date="2026-01-29T14:10:00Z" w16du:dateUtc="2026-01-29T13:10:00Z">
        <w:r w:rsidR="00BF5F24">
          <w:rPr>
            <w:rFonts w:asciiTheme="minorHAnsi" w:hAnsiTheme="minorHAnsi" w:cstheme="minorHAnsi"/>
            <w:color w:val="000000"/>
            <w:sz w:val="24"/>
            <w:szCs w:val="24"/>
          </w:rPr>
          <w:t xml:space="preserve"> </w:t>
        </w:r>
        <w:r w:rsidR="00BF5F24" w:rsidRPr="00724A90">
          <w:rPr>
            <w:rFonts w:asciiTheme="minorHAnsi" w:eastAsia="Symbol" w:hAnsiTheme="minorHAnsi" w:cstheme="minorHAnsi"/>
            <w:bCs/>
            <w:color w:val="000000"/>
            <w:sz w:val="24"/>
            <w:szCs w:val="24"/>
          </w:rPr>
          <w:t>podľa prílohy č. 3</w:t>
        </w:r>
      </w:ins>
      <w:r w:rsidRPr="004A0886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  <w:r w:rsidRPr="004A0886">
        <w:rPr>
          <w:rFonts w:asciiTheme="minorHAnsi" w:eastAsia="Symbol" w:hAnsiTheme="minorHAnsi" w:cstheme="minorHAnsi"/>
          <w:color w:val="000000"/>
          <w:sz w:val="24"/>
          <w:szCs w:val="24"/>
        </w:rPr>
        <w:t>ktorých cena je nižšia ako 1 700 eur a/alebo nie sú zaradené ako kapitálové výdavky</w:t>
      </w:r>
      <w:r w:rsidRPr="004A0886">
        <w:rPr>
          <w:rStyle w:val="Odkaznapoznmkupodiarou"/>
          <w:rFonts w:asciiTheme="minorHAnsi" w:eastAsia="Symbol" w:hAnsiTheme="minorHAnsi" w:cstheme="minorHAnsi"/>
          <w:color w:val="000000"/>
          <w:sz w:val="24"/>
          <w:szCs w:val="24"/>
        </w:rPr>
        <w:footnoteReference w:id="1"/>
      </w:r>
      <w:ins w:id="109" w:author="Bagiová Tatiana" w:date="2026-01-29T14:10:00Z" w16du:dateUtc="2026-01-29T13:10:00Z">
        <w:r w:rsidR="00724A90">
          <w:rPr>
            <w:rFonts w:asciiTheme="minorHAnsi" w:eastAsia="Symbol" w:hAnsiTheme="minorHAnsi" w:cstheme="minorHAnsi"/>
            <w:color w:val="000000"/>
            <w:sz w:val="24"/>
            <w:szCs w:val="24"/>
          </w:rPr>
          <w:t xml:space="preserve"> napr.:</w:t>
        </w:r>
      </w:ins>
      <w:r w:rsidRPr="004A0886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07499A12" w14:textId="2777EB37" w:rsidR="00972BFA" w:rsidRPr="004A0886" w:rsidRDefault="00B85240" w:rsidP="00DB32F4">
      <w:pPr>
        <w:pStyle w:val="Odsekzoznamu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ins w:id="110" w:author="Bagiová Tatiana" w:date="2026-01-29T14:15:00Z" w16du:dateUtc="2026-01-29T13:15:00Z">
        <w:r>
          <w:rPr>
            <w:rFonts w:asciiTheme="minorHAnsi" w:hAnsiTheme="minorHAnsi" w:cstheme="minorHAnsi"/>
            <w:color w:val="000000"/>
            <w:sz w:val="24"/>
            <w:szCs w:val="24"/>
          </w:rPr>
          <w:t>i</w:t>
        </w:r>
      </w:ins>
      <w:ins w:id="111" w:author="Bagiová Tatiana" w:date="2026-01-29T14:14:00Z" w16du:dateUtc="2026-01-29T13:14:00Z">
        <w:r w:rsidR="00732742" w:rsidRPr="00732742">
          <w:rPr>
            <w:rFonts w:asciiTheme="minorHAnsi" w:hAnsiTheme="minorHAnsi" w:cstheme="minorHAnsi"/>
            <w:color w:val="000000"/>
            <w:sz w:val="24"/>
            <w:szCs w:val="24"/>
          </w:rPr>
          <w:t>njekčná pumpa</w:t>
        </w:r>
      </w:ins>
      <w:ins w:id="112" w:author="Bagiová Tatiana" w:date="2026-01-29T14:20:00Z" w16du:dateUtc="2026-01-29T13:20:00Z">
        <w:r w:rsidR="00DB2C2B">
          <w:rPr>
            <w:rFonts w:asciiTheme="minorHAnsi" w:hAnsiTheme="minorHAnsi" w:cstheme="minorHAnsi"/>
            <w:color w:val="000000"/>
            <w:sz w:val="24"/>
            <w:szCs w:val="24"/>
          </w:rPr>
          <w:t>,</w:t>
        </w:r>
      </w:ins>
      <w:del w:id="113" w:author="Bagiová Tatiana" w:date="2026-01-29T14:14:00Z" w16du:dateUtc="2026-01-29T13:14:00Z">
        <w:r w:rsidR="007A67E9" w:rsidRPr="004A0886" w:rsidDel="00732742">
          <w:rPr>
            <w:rFonts w:asciiTheme="minorHAnsi" w:hAnsiTheme="minorHAnsi" w:cstheme="minorHAnsi"/>
            <w:color w:val="000000"/>
            <w:sz w:val="24"/>
            <w:szCs w:val="24"/>
          </w:rPr>
          <w:delText>..........................................</w:delText>
        </w:r>
      </w:del>
    </w:p>
    <w:p w14:paraId="2DA85BC3" w14:textId="1CE0C3EA" w:rsidR="00972BFA" w:rsidRPr="004A0886" w:rsidRDefault="00B85240" w:rsidP="00DB32F4">
      <w:pPr>
        <w:pStyle w:val="Odsekzoznamu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ins w:id="114" w:author="Bagiová Tatiana" w:date="2026-01-29T14:15:00Z" w16du:dateUtc="2026-01-29T13:15:00Z">
        <w:r>
          <w:rPr>
            <w:rFonts w:asciiTheme="minorHAnsi" w:hAnsiTheme="minorHAnsi" w:cstheme="minorHAnsi"/>
            <w:color w:val="000000"/>
            <w:sz w:val="24"/>
            <w:szCs w:val="24"/>
          </w:rPr>
          <w:t>infúzna pumpa</w:t>
        </w:r>
      </w:ins>
      <w:ins w:id="115" w:author="Bagiová Tatiana" w:date="2026-01-29T14:20:00Z" w16du:dateUtc="2026-01-29T13:20:00Z">
        <w:r w:rsidR="00DB2C2B">
          <w:rPr>
            <w:rFonts w:asciiTheme="minorHAnsi" w:hAnsiTheme="minorHAnsi" w:cstheme="minorHAnsi"/>
            <w:color w:val="000000"/>
            <w:sz w:val="24"/>
            <w:szCs w:val="24"/>
          </w:rPr>
          <w:t>,</w:t>
        </w:r>
      </w:ins>
      <w:del w:id="116" w:author="Bagiová Tatiana" w:date="2026-01-29T14:15:00Z" w16du:dateUtc="2026-01-29T13:15:00Z">
        <w:r w:rsidR="007A67E9" w:rsidRPr="004A0886" w:rsidDel="00B85240">
          <w:rPr>
            <w:rFonts w:asciiTheme="minorHAnsi" w:hAnsiTheme="minorHAnsi" w:cstheme="minorHAnsi"/>
            <w:color w:val="000000"/>
            <w:sz w:val="24"/>
            <w:szCs w:val="24"/>
          </w:rPr>
          <w:delText>........</w:delText>
        </w:r>
      </w:del>
      <w:del w:id="117" w:author="Bagiová Tatiana" w:date="2026-01-29T14:14:00Z" w16du:dateUtc="2026-01-29T13:14:00Z">
        <w:r w:rsidR="007A67E9" w:rsidRPr="004A0886" w:rsidDel="00B85240">
          <w:rPr>
            <w:rFonts w:asciiTheme="minorHAnsi" w:hAnsiTheme="minorHAnsi" w:cstheme="minorHAnsi"/>
            <w:color w:val="000000"/>
            <w:sz w:val="24"/>
            <w:szCs w:val="24"/>
          </w:rPr>
          <w:delText>..................................</w:delText>
        </w:r>
      </w:del>
    </w:p>
    <w:p w14:paraId="2ED51CA9" w14:textId="69FAC200" w:rsidR="00972BFA" w:rsidRPr="004A0886" w:rsidRDefault="00076197" w:rsidP="00DB32F4">
      <w:pPr>
        <w:pStyle w:val="Odsekzoznamu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ins w:id="118" w:author="Bagiová Tatiana" w:date="2026-01-29T14:16:00Z" w16du:dateUtc="2026-01-29T13:16:00Z">
        <w:r>
          <w:rPr>
            <w:rFonts w:asciiTheme="minorHAnsi" w:hAnsiTheme="minorHAnsi" w:cstheme="minorHAnsi"/>
            <w:color w:val="000000"/>
            <w:sz w:val="24"/>
            <w:szCs w:val="24"/>
          </w:rPr>
          <w:t>odsávačka</w:t>
        </w:r>
      </w:ins>
      <w:ins w:id="119" w:author="Bagiová Tatiana" w:date="2026-01-29T14:20:00Z" w16du:dateUtc="2026-01-29T13:20:00Z">
        <w:r w:rsidR="00DB2C2B">
          <w:rPr>
            <w:rFonts w:asciiTheme="minorHAnsi" w:hAnsiTheme="minorHAnsi" w:cstheme="minorHAnsi"/>
            <w:color w:val="000000"/>
            <w:sz w:val="24"/>
            <w:szCs w:val="24"/>
          </w:rPr>
          <w:t>,</w:t>
        </w:r>
      </w:ins>
      <w:del w:id="120" w:author="Bagiová Tatiana" w:date="2026-01-29T14:16:00Z" w16du:dateUtc="2026-01-29T13:16:00Z">
        <w:r w:rsidR="007A67E9" w:rsidRPr="004A0886" w:rsidDel="00076197">
          <w:rPr>
            <w:rFonts w:asciiTheme="minorHAnsi" w:hAnsiTheme="minorHAnsi" w:cstheme="minorHAnsi"/>
            <w:color w:val="000000"/>
            <w:sz w:val="24"/>
            <w:szCs w:val="24"/>
          </w:rPr>
          <w:delText>.........</w:delText>
        </w:r>
        <w:r w:rsidR="007A67E9" w:rsidRPr="004A0886" w:rsidDel="009757A0">
          <w:rPr>
            <w:rFonts w:asciiTheme="minorHAnsi" w:hAnsiTheme="minorHAnsi" w:cstheme="minorHAnsi"/>
            <w:color w:val="000000"/>
            <w:sz w:val="24"/>
            <w:szCs w:val="24"/>
          </w:rPr>
          <w:delText>.................................</w:delText>
        </w:r>
      </w:del>
    </w:p>
    <w:p w14:paraId="40B94A8C" w14:textId="1FDBF71F" w:rsidR="00972BFA" w:rsidRPr="004A0886" w:rsidRDefault="00076197" w:rsidP="00DB32F4">
      <w:pPr>
        <w:pStyle w:val="Odsekzoznamu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ins w:id="121" w:author="Bagiová Tatiana" w:date="2026-01-29T14:17:00Z" w16du:dateUtc="2026-01-29T13:17:00Z">
        <w:r>
          <w:rPr>
            <w:rFonts w:asciiTheme="minorHAnsi" w:hAnsiTheme="minorHAnsi" w:cstheme="minorHAnsi"/>
            <w:color w:val="000000"/>
            <w:sz w:val="24"/>
            <w:szCs w:val="24"/>
          </w:rPr>
          <w:t xml:space="preserve">chirurgická </w:t>
        </w:r>
        <w:proofErr w:type="spellStart"/>
        <w:r>
          <w:rPr>
            <w:rFonts w:asciiTheme="minorHAnsi" w:hAnsiTheme="minorHAnsi" w:cstheme="minorHAnsi"/>
            <w:color w:val="000000"/>
            <w:sz w:val="24"/>
            <w:szCs w:val="24"/>
          </w:rPr>
          <w:t>sada</w:t>
        </w:r>
        <w:proofErr w:type="spellEnd"/>
        <w:r>
          <w:rPr>
            <w:rFonts w:asciiTheme="minorHAnsi" w:hAnsiTheme="minorHAnsi" w:cstheme="minorHAnsi"/>
            <w:color w:val="000000"/>
            <w:sz w:val="24"/>
            <w:szCs w:val="24"/>
          </w:rPr>
          <w:t xml:space="preserve"> nástrojov</w:t>
        </w:r>
      </w:ins>
      <w:ins w:id="122" w:author="Bagiová Tatiana" w:date="2026-01-29T14:20:00Z" w16du:dateUtc="2026-01-29T13:20:00Z">
        <w:r w:rsidR="00DB2C2B">
          <w:rPr>
            <w:rFonts w:asciiTheme="minorHAnsi" w:hAnsiTheme="minorHAnsi" w:cstheme="minorHAnsi"/>
            <w:color w:val="000000"/>
            <w:sz w:val="24"/>
            <w:szCs w:val="24"/>
          </w:rPr>
          <w:t>,</w:t>
        </w:r>
      </w:ins>
      <w:del w:id="123" w:author="Bagiová Tatiana" w:date="2026-01-29T14:17:00Z" w16du:dateUtc="2026-01-29T13:17:00Z">
        <w:r w:rsidR="007A67E9" w:rsidRPr="004A0886" w:rsidDel="00076197">
          <w:rPr>
            <w:rFonts w:asciiTheme="minorHAnsi" w:hAnsiTheme="minorHAnsi" w:cstheme="minorHAnsi"/>
            <w:color w:val="000000"/>
            <w:sz w:val="24"/>
            <w:szCs w:val="24"/>
          </w:rPr>
          <w:delText>..........................................</w:delText>
        </w:r>
      </w:del>
    </w:p>
    <w:p w14:paraId="1F6DBDD2" w14:textId="57B075E7" w:rsidR="00972BFA" w:rsidRPr="00DB32F4" w:rsidRDefault="007A67E9" w:rsidP="00972BFA">
      <w:pPr>
        <w:pStyle w:val="Odsekzoznamu"/>
        <w:numPr>
          <w:ilvl w:val="0"/>
          <w:numId w:val="2"/>
        </w:numPr>
        <w:rPr>
          <w:rFonts w:asciiTheme="minorHAnsi" w:hAnsiTheme="minorHAnsi" w:cstheme="minorHAnsi"/>
          <w:color w:val="000000"/>
          <w:sz w:val="24"/>
          <w:szCs w:val="24"/>
        </w:rPr>
      </w:pPr>
      <w:del w:id="124" w:author="Bagiová Tatiana" w:date="2026-01-29T14:18:00Z" w16du:dateUtc="2026-01-29T13:18:00Z">
        <w:r w:rsidRPr="004A0886" w:rsidDel="006F7E01">
          <w:rPr>
            <w:rFonts w:asciiTheme="minorHAnsi" w:hAnsiTheme="minorHAnsi" w:cstheme="minorHAnsi"/>
            <w:color w:val="000000"/>
            <w:sz w:val="24"/>
            <w:szCs w:val="24"/>
          </w:rPr>
          <w:delText>..........................................</w:delText>
        </w:r>
      </w:del>
      <w:ins w:id="125" w:author="Bagiová Tatiana" w:date="2026-01-29T14:18:00Z" w16du:dateUtc="2026-01-29T13:18:00Z">
        <w:r w:rsidR="006F7E01">
          <w:rPr>
            <w:rFonts w:asciiTheme="minorHAnsi" w:hAnsiTheme="minorHAnsi" w:cstheme="minorHAnsi"/>
            <w:color w:val="000000"/>
            <w:sz w:val="24"/>
            <w:szCs w:val="24"/>
          </w:rPr>
          <w:t>koagulačný prístroj</w:t>
        </w:r>
      </w:ins>
      <w:ins w:id="126" w:author="Bagiová Tatiana" w:date="2026-01-29T14:20:00Z" w16du:dateUtc="2026-01-29T13:20:00Z">
        <w:r w:rsidR="00DB2C2B">
          <w:rPr>
            <w:rFonts w:asciiTheme="minorHAnsi" w:hAnsiTheme="minorHAnsi" w:cstheme="minorHAnsi"/>
            <w:color w:val="000000"/>
            <w:sz w:val="24"/>
            <w:szCs w:val="24"/>
          </w:rPr>
          <w:t>,</w:t>
        </w:r>
      </w:ins>
    </w:p>
    <w:p w14:paraId="5017D66A" w14:textId="7E00C648" w:rsidR="00972BFA" w:rsidRPr="004A0886" w:rsidDel="00F36DFF" w:rsidRDefault="00E2468C" w:rsidP="00972BFA">
      <w:pPr>
        <w:pStyle w:val="Odsekzoznamu"/>
        <w:numPr>
          <w:ilvl w:val="0"/>
          <w:numId w:val="2"/>
        </w:numPr>
        <w:rPr>
          <w:del w:id="127" w:author="Bagiová Tatiana" w:date="2026-01-29T14:32:00Z" w16du:dateUtc="2026-01-29T13:32:00Z"/>
          <w:rFonts w:ascii="Calibri" w:hAnsi="Calibri" w:cs="Calibri"/>
          <w:sz w:val="24"/>
          <w:szCs w:val="24"/>
        </w:rPr>
      </w:pPr>
      <w:ins w:id="128" w:author="Bagiová Tatiana" w:date="2026-01-29T14:20:00Z" w16du:dateUtc="2026-01-29T13:20:00Z">
        <w:r>
          <w:rPr>
            <w:rFonts w:asciiTheme="minorHAnsi" w:hAnsiTheme="minorHAnsi" w:cstheme="minorHAnsi"/>
            <w:color w:val="000000"/>
            <w:sz w:val="24"/>
            <w:szCs w:val="24"/>
          </w:rPr>
          <w:t>Kahan plynový/liehový</w:t>
        </w:r>
        <w:r w:rsidR="00DB2C2B">
          <w:rPr>
            <w:rFonts w:asciiTheme="minorHAnsi" w:hAnsiTheme="minorHAnsi" w:cstheme="minorHAnsi"/>
            <w:color w:val="000000"/>
            <w:sz w:val="24"/>
            <w:szCs w:val="24"/>
          </w:rPr>
          <w:t>.</w:t>
        </w:r>
      </w:ins>
      <w:del w:id="129" w:author="Bagiová Tatiana" w:date="2026-01-29T14:20:00Z" w16du:dateUtc="2026-01-29T13:20:00Z">
        <w:r w:rsidR="007A67E9" w:rsidRPr="004A0886" w:rsidDel="00E2468C">
          <w:rPr>
            <w:rFonts w:asciiTheme="minorHAnsi" w:hAnsiTheme="minorHAnsi" w:cstheme="minorHAnsi"/>
            <w:color w:val="000000"/>
            <w:sz w:val="24"/>
            <w:szCs w:val="24"/>
          </w:rPr>
          <w:delText>...........................................</w:delText>
        </w:r>
      </w:del>
    </w:p>
    <w:p w14:paraId="3D897208" w14:textId="77777777" w:rsidR="00F31E37" w:rsidRPr="00F36DFF" w:rsidRDefault="00F31E37" w:rsidP="00F36DFF">
      <w:pPr>
        <w:pStyle w:val="Odsekzoznamu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</w:p>
    <w:sectPr w:rsidR="00F31E37" w:rsidRPr="00F36DFF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20" w:author="Janko Jaroslav" w:date="2026-01-30T08:13:00Z" w:initials="JJ">
    <w:p w14:paraId="06B915EA" w14:textId="77777777" w:rsidR="00146A50" w:rsidRDefault="00146A50" w:rsidP="00146A50">
      <w:pPr>
        <w:pStyle w:val="Textkomentra"/>
      </w:pPr>
      <w:r>
        <w:rPr>
          <w:rStyle w:val="Odkaznakomentr"/>
        </w:rPr>
        <w:annotationRef/>
      </w:r>
      <w:r>
        <w:t xml:space="preserve">Trocha nerozumiem čo znamená že výdavky sú fyzicky začaté - celú tú vetu by som v tomto prípade asi vyhodil.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6B915E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5EAA71B" w16cex:dateUtc="2026-01-30T07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6B915EA" w16cid:durableId="75EAA71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8166D" w14:textId="77777777" w:rsidR="00824F0D" w:rsidRDefault="00824F0D" w:rsidP="00972BFA">
      <w:pPr>
        <w:spacing w:after="0" w:line="240" w:lineRule="auto"/>
      </w:pPr>
      <w:r>
        <w:separator/>
      </w:r>
    </w:p>
  </w:endnote>
  <w:endnote w:type="continuationSeparator" w:id="0">
    <w:p w14:paraId="02AB168A" w14:textId="77777777" w:rsidR="00824F0D" w:rsidRDefault="00824F0D" w:rsidP="00972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864FF1" w14:textId="77777777" w:rsidR="00824F0D" w:rsidRDefault="00824F0D" w:rsidP="00972BFA">
      <w:pPr>
        <w:spacing w:after="0" w:line="240" w:lineRule="auto"/>
      </w:pPr>
      <w:r>
        <w:separator/>
      </w:r>
    </w:p>
  </w:footnote>
  <w:footnote w:type="continuationSeparator" w:id="0">
    <w:p w14:paraId="6CB4E946" w14:textId="77777777" w:rsidR="00824F0D" w:rsidRDefault="00824F0D" w:rsidP="00972BFA">
      <w:pPr>
        <w:spacing w:after="0" w:line="240" w:lineRule="auto"/>
      </w:pPr>
      <w:r>
        <w:continuationSeparator/>
      </w:r>
    </w:p>
  </w:footnote>
  <w:footnote w:id="1">
    <w:p w14:paraId="60652AE9" w14:textId="0775CBB5" w:rsidR="00972BFA" w:rsidRPr="000C065E" w:rsidRDefault="00972BFA" w:rsidP="00972BFA">
      <w:pPr>
        <w:pStyle w:val="Textpoznmkypodiarou"/>
        <w:spacing w:after="0" w:line="240" w:lineRule="auto"/>
        <w:jc w:val="both"/>
        <w:rPr>
          <w:rFonts w:ascii="Times New Roman" w:hAnsi="Times New Roman"/>
          <w:sz w:val="19"/>
          <w:szCs w:val="19"/>
        </w:rPr>
      </w:pPr>
      <w:r w:rsidRPr="000C065E">
        <w:rPr>
          <w:rStyle w:val="Odkaznapoznmkupodiarou"/>
          <w:rFonts w:ascii="Times New Roman" w:hAnsi="Times New Roman"/>
          <w:sz w:val="19"/>
          <w:szCs w:val="19"/>
        </w:rPr>
        <w:footnoteRef/>
      </w:r>
      <w:r w:rsidRPr="000C065E">
        <w:rPr>
          <w:rFonts w:ascii="Times New Roman" w:hAnsi="Times New Roman"/>
          <w:sz w:val="19"/>
          <w:szCs w:val="19"/>
        </w:rPr>
        <w:t xml:space="preserve"> </w:t>
      </w:r>
      <w:r w:rsidRPr="00F36DFF">
        <w:rPr>
          <w:rFonts w:ascii="Times New Roman" w:hAnsi="Times New Roman"/>
          <w:sz w:val="16"/>
          <w:szCs w:val="16"/>
        </w:rPr>
        <w:t>B</w:t>
      </w:r>
      <w:r w:rsidRPr="00F36DFF">
        <w:rPr>
          <w:rFonts w:ascii="Times New Roman" w:hAnsi="Times New Roman"/>
          <w:bCs/>
          <w:iCs/>
          <w:sz w:val="16"/>
          <w:szCs w:val="16"/>
        </w:rPr>
        <w:t xml:space="preserve">ežné výdavky uvedené v triede 112-Zásoby v hodnote do 1 700 eur, ktoré majú dlhšiu dobu využiteľnosti ako 1 rok, </w:t>
      </w:r>
      <w:del w:id="104" w:author="Bagiová Tatiana" w:date="2025-12-10T13:16:00Z" w16du:dateUtc="2025-12-10T12:16:00Z">
        <w:r w:rsidRPr="00F36DFF" w:rsidDel="00E431B9">
          <w:rPr>
            <w:rFonts w:ascii="Times New Roman" w:hAnsi="Times New Roman"/>
            <w:bCs/>
            <w:iCs/>
            <w:sz w:val="16"/>
            <w:szCs w:val="16"/>
          </w:rPr>
          <w:delText xml:space="preserve">môžu </w:delText>
        </w:r>
      </w:del>
      <w:ins w:id="105" w:author="Bagiová Tatiana" w:date="2025-12-10T13:16:00Z" w16du:dateUtc="2025-12-10T12:16:00Z">
        <w:r w:rsidR="00E431B9" w:rsidRPr="00F36DFF">
          <w:rPr>
            <w:rFonts w:ascii="Times New Roman" w:hAnsi="Times New Roman"/>
            <w:bCs/>
            <w:iCs/>
            <w:sz w:val="16"/>
            <w:szCs w:val="16"/>
          </w:rPr>
          <w:t xml:space="preserve">musia </w:t>
        </w:r>
      </w:ins>
      <w:r w:rsidRPr="00F36DFF">
        <w:rPr>
          <w:rFonts w:ascii="Times New Roman" w:hAnsi="Times New Roman"/>
          <w:bCs/>
          <w:iCs/>
          <w:sz w:val="16"/>
          <w:szCs w:val="16"/>
        </w:rPr>
        <w:t xml:space="preserve">byť vykazované ako kapitálové výdavky </w:t>
      </w:r>
      <w:del w:id="106" w:author="Bagiová Tatiana" w:date="2025-12-10T13:16:00Z" w16du:dateUtc="2025-12-10T12:16:00Z">
        <w:r w:rsidRPr="00F36DFF" w:rsidDel="00064091">
          <w:rPr>
            <w:rFonts w:ascii="Times New Roman" w:hAnsi="Times New Roman"/>
            <w:bCs/>
            <w:iCs/>
            <w:sz w:val="16"/>
            <w:szCs w:val="16"/>
          </w:rPr>
          <w:delText xml:space="preserve">v prípade, ak je </w:delText>
        </w:r>
      </w:del>
      <w:ins w:id="107" w:author="Bagiová Tatiana" w:date="2025-12-10T13:16:00Z" w16du:dateUtc="2025-12-10T12:16:00Z">
        <w:r w:rsidR="00064091" w:rsidRPr="00F36DFF">
          <w:rPr>
            <w:rFonts w:ascii="Times New Roman" w:hAnsi="Times New Roman"/>
            <w:bCs/>
            <w:iCs/>
            <w:sz w:val="16"/>
            <w:szCs w:val="16"/>
          </w:rPr>
          <w:t xml:space="preserve">a </w:t>
        </w:r>
      </w:ins>
      <w:r w:rsidRPr="00F36DFF">
        <w:rPr>
          <w:rFonts w:ascii="Times New Roman" w:hAnsi="Times New Roman"/>
          <w:bCs/>
          <w:iCs/>
          <w:sz w:val="16"/>
          <w:szCs w:val="16"/>
        </w:rPr>
        <w:t xml:space="preserve">táto možnosť </w:t>
      </w:r>
      <w:ins w:id="108" w:author="Bagiová Tatiana" w:date="2025-12-10T13:17:00Z" w16du:dateUtc="2025-12-10T12:17:00Z">
        <w:r w:rsidR="00064091" w:rsidRPr="00F36DFF">
          <w:rPr>
            <w:rFonts w:ascii="Times New Roman" w:hAnsi="Times New Roman"/>
            <w:bCs/>
            <w:iCs/>
            <w:sz w:val="16"/>
            <w:szCs w:val="16"/>
          </w:rPr>
          <w:t xml:space="preserve">musí byť </w:t>
        </w:r>
      </w:ins>
      <w:r w:rsidRPr="00F36DFF">
        <w:rPr>
          <w:rFonts w:ascii="Times New Roman" w:hAnsi="Times New Roman"/>
          <w:bCs/>
          <w:iCs/>
          <w:sz w:val="16"/>
          <w:szCs w:val="16"/>
        </w:rPr>
        <w:t>zároveň uvedená vo vnútornej smernici o účtovníctve prijímateľa/užívateľa, v súlade s § 22 zákona č. 595/2003 Z. z. o dani z príjmov, ďalej len „zákon o dani z príjmov“.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867E3" w14:textId="77777777" w:rsidR="00B71069" w:rsidRDefault="00B71069" w:rsidP="00B71069">
    <w:pPr>
      <w:pStyle w:val="Hlavika"/>
    </w:pPr>
    <w:r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34DA6A5" wp14:editId="24FEB75F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154295" cy="314152"/>
              <wp:effectExtent l="0" t="0" r="8255" b="0"/>
              <wp:wrapNone/>
              <wp:docPr id="4" name="Skupin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54295" cy="314152"/>
                        <a:chOff x="0" y="0"/>
                        <a:chExt cx="5154295" cy="314152"/>
                      </a:xfrm>
                    </wpg:grpSpPr>
                    <wpg:grpSp>
                      <wpg:cNvPr id="6" name="Skupina 6"/>
                      <wpg:cNvGrpSpPr/>
                      <wpg:grpSpPr>
                        <a:xfrm>
                          <a:off x="1790700" y="19050"/>
                          <a:ext cx="3363595" cy="295102"/>
                          <a:chOff x="1948794" y="-1"/>
                          <a:chExt cx="3364041" cy="320041"/>
                        </a:xfrm>
                      </wpg:grpSpPr>
                      <pic:pic xmlns:pic="http://schemas.openxmlformats.org/drawingml/2006/picture">
                        <pic:nvPicPr>
                          <pic:cNvPr id="8" name="Obrázok 8" descr="C:\Users\kollar\AppData\Local\Microsoft\Windows\INetCache\Content.Word\PS-logo_podlhovaste.png"/>
                          <pic:cNvPicPr>
                            <a:picLocks noChangeAspect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48794" y="-1"/>
                            <a:ext cx="1422307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Obrázok 11" descr="Ministerstvo zdravotníctva Slovenskej republiky">
                            <a:hlinkClick r:id="rId2" tooltip="&quot;Ministerstvo zdravotníctva Slovenskej republiky&quot;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37755" y="0"/>
                            <a:ext cx="1275080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pic:pic xmlns:pic="http://schemas.openxmlformats.org/drawingml/2006/picture">
                      <pic:nvPicPr>
                        <pic:cNvPr id="3" name="Obrázok 3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7630" cy="3130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6F89544" id="Skupina 4" o:spid="_x0000_s1026" style="position:absolute;margin-left:0;margin-top:-.05pt;width:405.85pt;height:24.75pt;z-index:251659264" coordsize="51542,3141" o:gfxdata="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">
              <v:group id="Skupina 6" o:spid="_x0000_s1027" style="position:absolute;left:17907;top:190;width:33635;height:2951" coordorigin="19487" coordsize="33640,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8" o:spid="_x0000_s1028" type="#_x0000_t75" style="position:absolute;left:19487;width:14224;height:3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">
                  <v:imagedata r:id="rId5" o:title="PS-logo_podlhovaste"/>
                </v:shape>
                <v:shape id="Obrázok 11" o:spid="_x0000_s1029" type="#_x0000_t75" alt="Ministerstvo zdravotníctva Slovenskej republiky" href="http://www.health.gov.sk/Titulka" title="&quot;Ministerstvo zdravotníctva Slovenskej republiky&quot;" style="position:absolute;left:40377;width:12751;height:3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" o:button="t">
                  <v:fill o:detectmouseclick="t"/>
                  <v:imagedata r:id="rId6" o:title="Ministerstvo zdravotníctva Slovenskej republiky"/>
                </v:shape>
              </v:group>
              <v:shape id="Obrázok 3" o:spid="_x0000_s1030" type="#_x0000_t75" style="position:absolute;width:13576;height:3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">
                <v:imagedata r:id="rId7" o:title=""/>
              </v:shape>
            </v:group>
          </w:pict>
        </mc:Fallback>
      </mc:AlternateContent>
    </w:r>
  </w:p>
  <w:p w14:paraId="06B660D6" w14:textId="77777777" w:rsidR="004849F3" w:rsidRDefault="004849F3" w:rsidP="00B71069">
    <w:pPr>
      <w:pStyle w:val="Hlavika"/>
      <w:jc w:val="right"/>
    </w:pPr>
  </w:p>
  <w:p w14:paraId="1DAD9E67" w14:textId="77777777" w:rsidR="00B71069" w:rsidRDefault="00B71069" w:rsidP="00B71069">
    <w:pPr>
      <w:pStyle w:val="Hlavika"/>
      <w:tabs>
        <w:tab w:val="clear" w:pos="4536"/>
        <w:tab w:val="left" w:pos="468"/>
      </w:tabs>
    </w:pPr>
  </w:p>
  <w:p w14:paraId="28A292C9" w14:textId="77777777" w:rsidR="00B71069" w:rsidRDefault="00B71069" w:rsidP="00B71069">
    <w:pPr>
      <w:pStyle w:val="Hlavika"/>
      <w:tabs>
        <w:tab w:val="clear" w:pos="4536"/>
        <w:tab w:val="left" w:pos="468"/>
      </w:tabs>
    </w:pPr>
    <w:r w:rsidRPr="00B71069">
      <w:t>Príloha č. 4 Zoznam oprávnených výdavkov pre užívateľa</w:t>
    </w:r>
    <w:r>
      <w:t xml:space="preserve"> Príručky pre užívateľa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F0823"/>
    <w:multiLevelType w:val="hybridMultilevel"/>
    <w:tmpl w:val="301AE178"/>
    <w:lvl w:ilvl="0" w:tplc="566CC2A0">
      <w:start w:val="1"/>
      <w:numFmt w:val="decimal"/>
      <w:pStyle w:val="0is"/>
      <w:lvlText w:val="%1."/>
      <w:lvlJc w:val="left"/>
      <w:pPr>
        <w:tabs>
          <w:tab w:val="num" w:pos="360"/>
        </w:tabs>
        <w:ind w:left="720" w:hanging="360"/>
      </w:pPr>
      <w:rPr>
        <w:rFonts w:asciiTheme="minorHAnsi" w:hAnsiTheme="minorHAnsi" w:cstheme="minorHAnsi" w:hint="default"/>
        <w:b w:val="0"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CE01FBC">
      <w:start w:val="1"/>
      <w:numFmt w:val="lowerLetter"/>
      <w:lvlText w:val="%2."/>
      <w:lvlJc w:val="left"/>
      <w:pPr>
        <w:tabs>
          <w:tab w:val="num" w:pos="1372"/>
        </w:tabs>
        <w:ind w:left="1732" w:hanging="360"/>
      </w:pPr>
    </w:lvl>
    <w:lvl w:ilvl="2" w:tplc="C3ECD734" w:tentative="1">
      <w:start w:val="1"/>
      <w:numFmt w:val="lowerRoman"/>
      <w:lvlText w:val="%3."/>
      <w:lvlJc w:val="right"/>
      <w:pPr>
        <w:tabs>
          <w:tab w:val="num" w:pos="2092"/>
        </w:tabs>
        <w:ind w:left="2452" w:hanging="180"/>
      </w:pPr>
    </w:lvl>
    <w:lvl w:ilvl="3" w:tplc="95B0E49E" w:tentative="1">
      <w:start w:val="1"/>
      <w:numFmt w:val="decimal"/>
      <w:lvlText w:val="%4."/>
      <w:lvlJc w:val="left"/>
      <w:pPr>
        <w:tabs>
          <w:tab w:val="num" w:pos="2812"/>
        </w:tabs>
        <w:ind w:left="3172" w:hanging="360"/>
      </w:pPr>
    </w:lvl>
    <w:lvl w:ilvl="4" w:tplc="21AE5AD6" w:tentative="1">
      <w:start w:val="1"/>
      <w:numFmt w:val="lowerLetter"/>
      <w:lvlText w:val="%5."/>
      <w:lvlJc w:val="left"/>
      <w:pPr>
        <w:tabs>
          <w:tab w:val="num" w:pos="3532"/>
        </w:tabs>
        <w:ind w:left="3892" w:hanging="360"/>
      </w:pPr>
    </w:lvl>
    <w:lvl w:ilvl="5" w:tplc="5B9AB6F2" w:tentative="1">
      <w:start w:val="1"/>
      <w:numFmt w:val="lowerRoman"/>
      <w:lvlText w:val="%6."/>
      <w:lvlJc w:val="right"/>
      <w:pPr>
        <w:tabs>
          <w:tab w:val="num" w:pos="4252"/>
        </w:tabs>
        <w:ind w:left="4612" w:hanging="180"/>
      </w:pPr>
    </w:lvl>
    <w:lvl w:ilvl="6" w:tplc="D14020F6" w:tentative="1">
      <w:start w:val="1"/>
      <w:numFmt w:val="decimal"/>
      <w:lvlText w:val="%7."/>
      <w:lvlJc w:val="left"/>
      <w:pPr>
        <w:tabs>
          <w:tab w:val="num" w:pos="4972"/>
        </w:tabs>
        <w:ind w:left="5332" w:hanging="360"/>
      </w:pPr>
    </w:lvl>
    <w:lvl w:ilvl="7" w:tplc="0318ED6C" w:tentative="1">
      <w:start w:val="1"/>
      <w:numFmt w:val="lowerLetter"/>
      <w:lvlText w:val="%8."/>
      <w:lvlJc w:val="left"/>
      <w:pPr>
        <w:tabs>
          <w:tab w:val="num" w:pos="5692"/>
        </w:tabs>
        <w:ind w:left="6052" w:hanging="360"/>
      </w:pPr>
    </w:lvl>
    <w:lvl w:ilvl="8" w:tplc="DC1E0950" w:tentative="1">
      <w:start w:val="1"/>
      <w:numFmt w:val="lowerRoman"/>
      <w:lvlText w:val="%9."/>
      <w:lvlJc w:val="right"/>
      <w:pPr>
        <w:tabs>
          <w:tab w:val="num" w:pos="6412"/>
        </w:tabs>
        <w:ind w:left="6772" w:hanging="180"/>
      </w:pPr>
    </w:lvl>
  </w:abstractNum>
  <w:abstractNum w:abstractNumId="1" w15:restartNumberingAfterBreak="0">
    <w:nsid w:val="24FC1390"/>
    <w:multiLevelType w:val="hybridMultilevel"/>
    <w:tmpl w:val="CCAA35D8"/>
    <w:lvl w:ilvl="0" w:tplc="583C5C34">
      <w:start w:val="5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EA1AFC"/>
    <w:multiLevelType w:val="hybridMultilevel"/>
    <w:tmpl w:val="A1780E0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F56895"/>
    <w:multiLevelType w:val="hybridMultilevel"/>
    <w:tmpl w:val="B76EA212"/>
    <w:lvl w:ilvl="0" w:tplc="E8EC465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3723289">
    <w:abstractNumId w:val="1"/>
  </w:num>
  <w:num w:numId="2" w16cid:durableId="623923241">
    <w:abstractNumId w:val="3"/>
  </w:num>
  <w:num w:numId="3" w16cid:durableId="714698927">
    <w:abstractNumId w:val="2"/>
  </w:num>
  <w:num w:numId="4" w16cid:durableId="97644982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agiová Tatiana">
    <w15:presenceInfo w15:providerId="AD" w15:userId="S::tatiana.bagiova@health.gov.sk::c0d3c95e-2fdd-482d-a484-32f78efa066c"/>
  </w15:person>
  <w15:person w15:author="Janko Jaroslav">
    <w15:presenceInfo w15:providerId="AD" w15:userId="S::jaroslav.janko@health.gov.sk::885eebcd-1bdb-4b41-ab9a-98fbefea4f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BFA"/>
    <w:rsid w:val="000166B9"/>
    <w:rsid w:val="00064091"/>
    <w:rsid w:val="00076197"/>
    <w:rsid w:val="000A3DEC"/>
    <w:rsid w:val="000B065A"/>
    <w:rsid w:val="000F7B36"/>
    <w:rsid w:val="00106494"/>
    <w:rsid w:val="00146579"/>
    <w:rsid w:val="00146A50"/>
    <w:rsid w:val="001876E7"/>
    <w:rsid w:val="001C1E16"/>
    <w:rsid w:val="001F67E3"/>
    <w:rsid w:val="0022237B"/>
    <w:rsid w:val="0023493E"/>
    <w:rsid w:val="002615E7"/>
    <w:rsid w:val="002B15FC"/>
    <w:rsid w:val="002B74C1"/>
    <w:rsid w:val="003354EB"/>
    <w:rsid w:val="003361E9"/>
    <w:rsid w:val="003D02DD"/>
    <w:rsid w:val="0041229E"/>
    <w:rsid w:val="0046100D"/>
    <w:rsid w:val="004849F3"/>
    <w:rsid w:val="004A0886"/>
    <w:rsid w:val="004A4C39"/>
    <w:rsid w:val="0056185B"/>
    <w:rsid w:val="00565955"/>
    <w:rsid w:val="005A706D"/>
    <w:rsid w:val="005B78A2"/>
    <w:rsid w:val="005C7348"/>
    <w:rsid w:val="005D6343"/>
    <w:rsid w:val="006A7862"/>
    <w:rsid w:val="006A7A51"/>
    <w:rsid w:val="006F7E01"/>
    <w:rsid w:val="00706285"/>
    <w:rsid w:val="00724A90"/>
    <w:rsid w:val="00732742"/>
    <w:rsid w:val="00734F11"/>
    <w:rsid w:val="00736261"/>
    <w:rsid w:val="00742FBC"/>
    <w:rsid w:val="007A67E9"/>
    <w:rsid w:val="007E0507"/>
    <w:rsid w:val="007F7E41"/>
    <w:rsid w:val="00824F0D"/>
    <w:rsid w:val="00856D2E"/>
    <w:rsid w:val="00911342"/>
    <w:rsid w:val="00951CDA"/>
    <w:rsid w:val="00953AB6"/>
    <w:rsid w:val="00957CEB"/>
    <w:rsid w:val="00972BFA"/>
    <w:rsid w:val="009757A0"/>
    <w:rsid w:val="009811E1"/>
    <w:rsid w:val="00983FE2"/>
    <w:rsid w:val="009A0B26"/>
    <w:rsid w:val="00A23C22"/>
    <w:rsid w:val="00A434C9"/>
    <w:rsid w:val="00A924A5"/>
    <w:rsid w:val="00A92D81"/>
    <w:rsid w:val="00AE349B"/>
    <w:rsid w:val="00B71069"/>
    <w:rsid w:val="00B85240"/>
    <w:rsid w:val="00BA018C"/>
    <w:rsid w:val="00BE3958"/>
    <w:rsid w:val="00BF5F24"/>
    <w:rsid w:val="00C16911"/>
    <w:rsid w:val="00CA5016"/>
    <w:rsid w:val="00D3513A"/>
    <w:rsid w:val="00D64DAB"/>
    <w:rsid w:val="00DB2C2B"/>
    <w:rsid w:val="00DB32F4"/>
    <w:rsid w:val="00DD3A08"/>
    <w:rsid w:val="00E2468C"/>
    <w:rsid w:val="00E431B9"/>
    <w:rsid w:val="00E74E08"/>
    <w:rsid w:val="00E8261A"/>
    <w:rsid w:val="00E830FA"/>
    <w:rsid w:val="00F0584D"/>
    <w:rsid w:val="00F17246"/>
    <w:rsid w:val="00F304A3"/>
    <w:rsid w:val="00F31E37"/>
    <w:rsid w:val="00F36DFF"/>
    <w:rsid w:val="00F5393D"/>
    <w:rsid w:val="00F7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182294"/>
  <w15:chartTrackingRefBased/>
  <w15:docId w15:val="{CC99C78E-CB7D-4761-9CAA-C55E610FB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72BFA"/>
  </w:style>
  <w:style w:type="paragraph" w:styleId="Nadpis1">
    <w:name w:val="heading 1"/>
    <w:basedOn w:val="Normlny"/>
    <w:next w:val="Normlny"/>
    <w:link w:val="Nadpis1Char"/>
    <w:uiPriority w:val="9"/>
    <w:qFormat/>
    <w:rsid w:val="00972B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72B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972BF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972BF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zriadkovania">
    <w:name w:val="No Spacing"/>
    <w:basedOn w:val="Normlny"/>
    <w:link w:val="BezriadkovaniaChar"/>
    <w:uiPriority w:val="1"/>
    <w:qFormat/>
    <w:rsid w:val="00972BFA"/>
    <w:pPr>
      <w:spacing w:after="0" w:line="240" w:lineRule="auto"/>
    </w:pPr>
    <w:rPr>
      <w:rFonts w:ascii="Calibri" w:eastAsia="Times New Roman" w:hAnsi="Calibri" w:cs="Times New Roman"/>
      <w:szCs w:val="24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972BFA"/>
    <w:rPr>
      <w:rFonts w:ascii="Calibri" w:eastAsia="Times New Roman" w:hAnsi="Calibri" w:cs="Times New Roman"/>
      <w:szCs w:val="24"/>
      <w:lang w:eastAsia="sk-SK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72BFA"/>
    <w:pPr>
      <w:spacing w:after="0" w:line="240" w:lineRule="atLeast"/>
      <w:ind w:left="720"/>
      <w:contextualSpacing/>
    </w:pPr>
    <w:rPr>
      <w:rFonts w:ascii="Cambria" w:eastAsia="Calibri" w:hAnsi="Cambria" w:cs="Times New Roman"/>
      <w:sz w:val="20"/>
      <w:szCs w:val="20"/>
      <w:lang w:eastAsia="x-none"/>
    </w:rPr>
  </w:style>
  <w:style w:type="paragraph" w:customStyle="1" w:styleId="Default">
    <w:name w:val="Default"/>
    <w:qFormat/>
    <w:rsid w:val="00972BFA"/>
    <w:pPr>
      <w:autoSpaceDE w:val="0"/>
      <w:autoSpaceDN w:val="0"/>
      <w:adjustRightInd w:val="0"/>
      <w:spacing w:after="0" w:line="240" w:lineRule="atLeast"/>
    </w:pPr>
    <w:rPr>
      <w:rFonts w:ascii="Calibri" w:eastAsia="Calibri" w:hAnsi="Calibri" w:cs="Arial"/>
      <w:color w:val="000000"/>
      <w:sz w:val="20"/>
      <w:szCs w:val="24"/>
    </w:rPr>
  </w:style>
  <w:style w:type="character" w:styleId="Hypertextovprepojenie">
    <w:name w:val="Hyperlink"/>
    <w:uiPriority w:val="99"/>
    <w:unhideWhenUsed/>
    <w:rsid w:val="00972BFA"/>
    <w:rPr>
      <w:color w:val="0000FF"/>
      <w:u w:val="single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972BFA"/>
    <w:rPr>
      <w:rFonts w:ascii="Cambria" w:eastAsia="Calibri" w:hAnsi="Cambria" w:cs="Times New Roman"/>
      <w:sz w:val="20"/>
      <w:szCs w:val="20"/>
      <w:lang w:eastAsia="x-none"/>
    </w:rPr>
  </w:style>
  <w:style w:type="paragraph" w:styleId="Textpoznmkypodiarou">
    <w:name w:val="footnote text"/>
    <w:aliases w:val="Text poznámky pod èiarou 007,Text poznámky pod čiarou 007,_Poznámka pod čiarou,Text poznámky pod eiarou 007,Text pozn. pod čarou,Char4,Schriftart: 9 pt,Schriftart: 10 pt,Schriftart: 8 pt,Schriftart: 8 pt Char Char Char, Char4,o"/>
    <w:basedOn w:val="Normlny"/>
    <w:link w:val="TextpoznmkypodiarouChar"/>
    <w:unhideWhenUsed/>
    <w:qFormat/>
    <w:rsid w:val="00972BFA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Text poznámky pod eiarou 007 Char,Text pozn. pod čarou Char,Char4 Char,Schriftart: 9 pt Char,Schriftart: 10 pt Char, Char4 Char"/>
    <w:basedOn w:val="Predvolenpsmoodseku"/>
    <w:link w:val="Textpoznmkypodiarou"/>
    <w:rsid w:val="00972BFA"/>
    <w:rPr>
      <w:rFonts w:ascii="Calibri" w:eastAsia="Times New Roman" w:hAnsi="Calibri" w:cs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,Odkaz na poznámku pod čiarou1,Footnote Refernece,BVI fnr,Fußnotenzeichen_Raxen,callout,Footnote Reference Number,SUPERS,Footnote reference number,Times 10 Point,Exposant 3 Point,EN Footnote Reference"/>
    <w:basedOn w:val="Predvolenpsmoodseku"/>
    <w:link w:val="Char2"/>
    <w:uiPriority w:val="99"/>
    <w:unhideWhenUsed/>
    <w:rsid w:val="00972BFA"/>
    <w:rPr>
      <w:rFonts w:cs="Times New Roman"/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972BFA"/>
    <w:pPr>
      <w:spacing w:line="240" w:lineRule="exact"/>
    </w:pPr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484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849F3"/>
  </w:style>
  <w:style w:type="paragraph" w:styleId="Pta">
    <w:name w:val="footer"/>
    <w:basedOn w:val="Normlny"/>
    <w:link w:val="PtaChar"/>
    <w:uiPriority w:val="99"/>
    <w:unhideWhenUsed/>
    <w:rsid w:val="00484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849F3"/>
  </w:style>
  <w:style w:type="paragraph" w:customStyle="1" w:styleId="0is">
    <w:name w:val="(0)čis"/>
    <w:link w:val="0isChar"/>
    <w:rsid w:val="004849F3"/>
    <w:pPr>
      <w:numPr>
        <w:numId w:val="4"/>
      </w:numPr>
      <w:spacing w:before="60" w:after="0" w:line="240" w:lineRule="auto"/>
      <w:jc w:val="both"/>
    </w:pPr>
    <w:rPr>
      <w:rFonts w:ascii="Arial" w:eastAsia="Times New Roman" w:hAnsi="Arial" w:cs="Times New Roman"/>
      <w:sz w:val="21"/>
      <w:szCs w:val="24"/>
    </w:rPr>
  </w:style>
  <w:style w:type="character" w:customStyle="1" w:styleId="0isChar">
    <w:name w:val="(0)čis Char"/>
    <w:link w:val="0is"/>
    <w:locked/>
    <w:rsid w:val="004849F3"/>
    <w:rPr>
      <w:rFonts w:ascii="Arial" w:eastAsia="Times New Roman" w:hAnsi="Arial" w:cs="Times New Roman"/>
      <w:sz w:val="21"/>
      <w:szCs w:val="24"/>
    </w:rPr>
  </w:style>
  <w:style w:type="paragraph" w:styleId="Revzia">
    <w:name w:val="Revision"/>
    <w:hidden/>
    <w:uiPriority w:val="99"/>
    <w:semiHidden/>
    <w:rsid w:val="00E431B9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146A5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146A5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46A5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46A5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46A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7" Type="http://schemas.openxmlformats.org/officeDocument/2006/relationships/image" Target="media/image6.png"/><Relationship Id="rId2" Type="http://schemas.openxmlformats.org/officeDocument/2006/relationships/hyperlink" Target="http://www.health.gov.sk/Titulka" TargetMode="External"/><Relationship Id="rId1" Type="http://schemas.openxmlformats.org/officeDocument/2006/relationships/image" Target="media/image1.png"/><Relationship Id="rId6" Type="http://schemas.openxmlformats.org/officeDocument/2006/relationships/image" Target="media/image5.gif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920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6154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Fazekašová Marcela</dc:creator>
  <cp:keywords/>
  <dc:description/>
  <cp:lastModifiedBy>Bagiová Tatiana</cp:lastModifiedBy>
  <cp:revision>13</cp:revision>
  <cp:lastPrinted>2025-12-10T12:08:00Z</cp:lastPrinted>
  <dcterms:created xsi:type="dcterms:W3CDTF">2026-01-30T09:13:00Z</dcterms:created>
  <dcterms:modified xsi:type="dcterms:W3CDTF">2026-01-30T12:47:00Z</dcterms:modified>
</cp:coreProperties>
</file>